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9CC3A" w14:textId="5CB25535" w:rsidR="00C51609" w:rsidRPr="00C51609" w:rsidRDefault="00135AE6">
      <w:del w:id="0" w:author="Шукаль Екатерина" w:date="2025-12-19T16:43:00Z">
        <w:r w:rsidDel="00135AE6">
          <w:rPr>
            <w:noProof/>
          </w:rPr>
          <w:drawing>
            <wp:anchor distT="0" distB="0" distL="114300" distR="114300" simplePos="0" relativeHeight="251659264" behindDoc="0" locked="0" layoutInCell="1" allowOverlap="1" wp14:anchorId="65E74AF9" wp14:editId="407BBBFA">
              <wp:simplePos x="0" y="0"/>
              <wp:positionH relativeFrom="page">
                <wp:posOffset>4150000</wp:posOffset>
              </wp:positionH>
              <mc:AlternateContent>
                <mc:Choice Requires="wp14">
                  <wp:positionV relativeFrom="page">
                    <wp14:pctPosVOffset>83000</wp14:pctPosVOffset>
                  </wp:positionV>
                </mc:Choice>
                <mc:Fallback>
                  <wp:positionV relativeFrom="page">
                    <wp:posOffset>8874125</wp:posOffset>
                  </wp:positionV>
                </mc:Fallback>
              </mc:AlternateContent>
              <wp:extent cx="2340000" cy="612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r:embed="rId8"/>
                      <a:srcRect/>
                      <a:stretch>
                        <a:fillRect/>
                      </a:stretch>
                    </pic:blipFill>
                    <pic:spPr bwMode="auto">
                      <a:xfrm>
                        <a:off x="0" y="0"/>
                        <a:ext cx="2340000" cy="612000"/>
                      </a:xfrm>
                      <a:prstGeom prst="rect">
                        <a:avLst/>
                      </a:prstGeom>
                      <a:noFill/>
                      <a:ln w="9525">
                        <a:noFill/>
                        <a:miter lim="800000"/>
                        <a:headEnd/>
                        <a:tailEnd/>
                      </a:ln>
                    </pic:spPr>
                  </pic:pic>
                </a:graphicData>
              </a:graphic>
            </wp:anchor>
          </w:drawing>
        </w:r>
      </w:del>
      <w:bookmarkStart w:id="1" w:name="_GoBack"/>
      <w:bookmarkEnd w:id="1"/>
    </w:p>
    <w:p w14:paraId="50672FD9" w14:textId="6F66443F" w:rsidR="00A07CE0" w:rsidRPr="002A7F62" w:rsidRDefault="00A07CE0" w:rsidP="00D55D46">
      <w:pPr>
        <w:spacing w:after="0" w:line="240" w:lineRule="auto"/>
        <w:jc w:val="center"/>
        <w:rPr>
          <w:rFonts w:ascii="Times New Roman" w:eastAsia="Times New Roman" w:hAnsi="Times New Roman" w:cs="Times New Roman"/>
          <w:b/>
          <w:caps/>
          <w:sz w:val="24"/>
          <w:szCs w:val="24"/>
          <w:lang w:eastAsia="ru-RU"/>
        </w:rPr>
      </w:pPr>
      <w:r w:rsidRPr="002A7F62">
        <w:rPr>
          <w:rFonts w:ascii="Times New Roman" w:eastAsia="Times New Roman" w:hAnsi="Times New Roman" w:cs="Times New Roman"/>
          <w:b/>
          <w:caps/>
          <w:sz w:val="24"/>
          <w:szCs w:val="24"/>
          <w:lang w:eastAsia="ru-RU"/>
        </w:rPr>
        <w:t xml:space="preserve">Договор № </w:t>
      </w:r>
      <w:r w:rsidR="003A799F" w:rsidRPr="002A7F62">
        <w:rPr>
          <w:rFonts w:ascii="Times New Roman" w:eastAsia="Times New Roman" w:hAnsi="Times New Roman" w:cs="Times New Roman"/>
          <w:b/>
          <w:caps/>
          <w:sz w:val="24"/>
          <w:szCs w:val="24"/>
          <w:lang w:eastAsia="ru-RU"/>
        </w:rPr>
        <w:t>___</w:t>
      </w:r>
    </w:p>
    <w:p w14:paraId="7F05607A" w14:textId="24851932" w:rsidR="00683B59" w:rsidRDefault="00D94696" w:rsidP="00D55D46">
      <w:pPr>
        <w:spacing w:after="0" w:line="240" w:lineRule="auto"/>
        <w:jc w:val="center"/>
        <w:rPr>
          <w:rFonts w:ascii="Times New Roman" w:eastAsia="Times New Roman" w:hAnsi="Times New Roman" w:cs="Times New Roman"/>
          <w:b/>
          <w:smallCaps/>
          <w:sz w:val="24"/>
          <w:szCs w:val="24"/>
          <w:lang w:eastAsia="ru-RU"/>
        </w:rPr>
      </w:pPr>
      <w:r w:rsidRPr="002A7F62">
        <w:rPr>
          <w:rFonts w:ascii="Times New Roman" w:eastAsia="Times New Roman" w:hAnsi="Times New Roman" w:cs="Times New Roman"/>
          <w:b/>
          <w:smallCaps/>
          <w:sz w:val="24"/>
          <w:szCs w:val="24"/>
          <w:lang w:eastAsia="ru-RU"/>
        </w:rPr>
        <w:t xml:space="preserve">на </w:t>
      </w:r>
      <w:r w:rsidR="005F466D">
        <w:rPr>
          <w:rFonts w:ascii="Times New Roman" w:eastAsia="Times New Roman" w:hAnsi="Times New Roman" w:cs="Times New Roman"/>
          <w:b/>
          <w:smallCaps/>
          <w:sz w:val="24"/>
          <w:szCs w:val="24"/>
          <w:lang w:eastAsia="ru-RU"/>
        </w:rPr>
        <w:t>выполнение</w:t>
      </w:r>
      <w:r w:rsidR="00916F9B" w:rsidRPr="002A7F62">
        <w:rPr>
          <w:rFonts w:ascii="Times New Roman" w:eastAsia="Times New Roman" w:hAnsi="Times New Roman" w:cs="Times New Roman"/>
          <w:b/>
          <w:smallCaps/>
          <w:sz w:val="24"/>
          <w:szCs w:val="24"/>
          <w:lang w:eastAsia="ru-RU"/>
        </w:rPr>
        <w:t xml:space="preserve"> </w:t>
      </w:r>
      <w:r w:rsidR="005F466D">
        <w:rPr>
          <w:rFonts w:ascii="Times New Roman" w:eastAsia="Times New Roman" w:hAnsi="Times New Roman" w:cs="Times New Roman"/>
          <w:b/>
          <w:smallCaps/>
          <w:sz w:val="24"/>
          <w:szCs w:val="24"/>
          <w:lang w:eastAsia="ru-RU"/>
        </w:rPr>
        <w:t>работ</w:t>
      </w:r>
      <w:r w:rsidR="00DB7567" w:rsidRPr="002A7F62">
        <w:rPr>
          <w:rFonts w:ascii="Times New Roman" w:eastAsia="Times New Roman" w:hAnsi="Times New Roman" w:cs="Times New Roman"/>
          <w:b/>
          <w:smallCaps/>
          <w:sz w:val="24"/>
          <w:szCs w:val="24"/>
          <w:lang w:eastAsia="ru-RU"/>
        </w:rPr>
        <w:t xml:space="preserve"> по</w:t>
      </w:r>
      <w:r w:rsidR="00E37154">
        <w:rPr>
          <w:rFonts w:ascii="Times New Roman" w:eastAsia="Times New Roman" w:hAnsi="Times New Roman" w:cs="Times New Roman"/>
          <w:b/>
          <w:smallCaps/>
          <w:sz w:val="24"/>
          <w:szCs w:val="24"/>
          <w:lang w:eastAsia="ru-RU"/>
        </w:rPr>
        <w:t xml:space="preserve"> </w:t>
      </w:r>
      <w:r w:rsidR="00E37154" w:rsidRPr="00E37154">
        <w:rPr>
          <w:rFonts w:ascii="Times New Roman" w:eastAsia="Times New Roman" w:hAnsi="Times New Roman" w:cs="Times New Roman"/>
          <w:b/>
          <w:smallCaps/>
          <w:sz w:val="24"/>
          <w:szCs w:val="24"/>
          <w:lang w:eastAsia="ru-RU"/>
        </w:rPr>
        <w:t xml:space="preserve">модернизации ЩС, РШ сети электроснабжения 0,4 </w:t>
      </w:r>
      <w:proofErr w:type="spellStart"/>
      <w:r w:rsidR="00E37154" w:rsidRPr="00E37154">
        <w:rPr>
          <w:rFonts w:ascii="Times New Roman" w:eastAsia="Times New Roman" w:hAnsi="Times New Roman" w:cs="Times New Roman"/>
          <w:b/>
          <w:smallCaps/>
          <w:sz w:val="24"/>
          <w:szCs w:val="24"/>
          <w:lang w:eastAsia="ru-RU"/>
        </w:rPr>
        <w:t>кВ</w:t>
      </w:r>
      <w:proofErr w:type="spellEnd"/>
      <w:r w:rsidR="00E37154" w:rsidRPr="00E37154">
        <w:rPr>
          <w:rFonts w:ascii="Times New Roman" w:eastAsia="Times New Roman" w:hAnsi="Times New Roman" w:cs="Times New Roman"/>
          <w:b/>
          <w:smallCaps/>
          <w:sz w:val="24"/>
          <w:szCs w:val="24"/>
          <w:lang w:eastAsia="ru-RU"/>
        </w:rPr>
        <w:t xml:space="preserve"> комплекса сооружений </w:t>
      </w:r>
      <w:proofErr w:type="spellStart"/>
      <w:r w:rsidR="00E37154" w:rsidRPr="00E37154">
        <w:rPr>
          <w:rFonts w:ascii="Times New Roman" w:eastAsia="Times New Roman" w:hAnsi="Times New Roman" w:cs="Times New Roman"/>
          <w:b/>
          <w:smallCaps/>
          <w:sz w:val="24"/>
          <w:szCs w:val="24"/>
          <w:lang w:eastAsia="ru-RU"/>
        </w:rPr>
        <w:t>Кинопарка</w:t>
      </w:r>
      <w:proofErr w:type="spellEnd"/>
    </w:p>
    <w:p w14:paraId="1F684690" w14:textId="77777777" w:rsidR="00CE0AC8" w:rsidRPr="002A7F62" w:rsidRDefault="00CE0AC8" w:rsidP="00D55D46">
      <w:pPr>
        <w:spacing w:after="0" w:line="240" w:lineRule="auto"/>
        <w:jc w:val="center"/>
        <w:rPr>
          <w:rFonts w:ascii="Times New Roman" w:eastAsia="Times New Roman" w:hAnsi="Times New Roman" w:cs="Times New Roman"/>
          <w:b/>
          <w:smallCaps/>
          <w:sz w:val="24"/>
          <w:szCs w:val="24"/>
          <w:lang w:eastAsia="ru-RU"/>
        </w:rPr>
      </w:pPr>
    </w:p>
    <w:p w14:paraId="496A4682" w14:textId="60AD9BBB" w:rsidR="00FB5BCA" w:rsidRDefault="007B15A6"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A799F"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 ___________</w:t>
      </w:r>
      <w:r w:rsidR="00683B59" w:rsidRPr="002A7F62">
        <w:rPr>
          <w:rFonts w:ascii="Times New Roman" w:eastAsia="Times New Roman" w:hAnsi="Times New Roman" w:cs="Times New Roman"/>
          <w:sz w:val="24"/>
          <w:szCs w:val="24"/>
          <w:lang w:eastAsia="ru-RU"/>
        </w:rPr>
        <w:t xml:space="preserve">202__ </w:t>
      </w:r>
      <w:r w:rsidRPr="002A7F62">
        <w:rPr>
          <w:rFonts w:ascii="Times New Roman" w:eastAsia="Times New Roman" w:hAnsi="Times New Roman" w:cs="Times New Roman"/>
          <w:sz w:val="24"/>
          <w:szCs w:val="24"/>
          <w:lang w:eastAsia="ru-RU"/>
        </w:rPr>
        <w:t>г</w:t>
      </w:r>
      <w:r w:rsidR="00F67C8B" w:rsidRPr="002A7F62">
        <w:rPr>
          <w:rFonts w:ascii="Times New Roman" w:eastAsia="Times New Roman" w:hAnsi="Times New Roman" w:cs="Times New Roman"/>
          <w:sz w:val="24"/>
          <w:szCs w:val="24"/>
          <w:lang w:eastAsia="ru-RU"/>
        </w:rPr>
        <w:t>.</w:t>
      </w:r>
    </w:p>
    <w:p w14:paraId="1B52F767" w14:textId="77777777" w:rsidR="00CE0AC8" w:rsidRPr="002A7F62" w:rsidRDefault="00CE0AC8" w:rsidP="00D55D46">
      <w:pPr>
        <w:shd w:val="clear" w:color="auto" w:fill="FFFFFF"/>
        <w:tabs>
          <w:tab w:val="right" w:pos="10205"/>
        </w:tabs>
        <w:spacing w:after="0" w:line="240" w:lineRule="auto"/>
        <w:jc w:val="both"/>
        <w:rPr>
          <w:rFonts w:ascii="Times New Roman" w:eastAsia="Times New Roman" w:hAnsi="Times New Roman" w:cs="Times New Roman"/>
          <w:sz w:val="24"/>
          <w:szCs w:val="24"/>
          <w:lang w:eastAsia="ru-RU"/>
        </w:rPr>
      </w:pPr>
    </w:p>
    <w:p w14:paraId="3514DC6C" w14:textId="5666797C" w:rsidR="00726F29" w:rsidRPr="002A7F62" w:rsidRDefault="00726F29" w:rsidP="00D55D46">
      <w:pPr>
        <w:spacing w:after="0" w:line="240" w:lineRule="auto"/>
        <w:ind w:firstLine="709"/>
        <w:jc w:val="both"/>
        <w:rPr>
          <w:rFonts w:ascii="Times New Roman" w:eastAsia="Times New Roman" w:hAnsi="Times New Roman" w:cs="Times New Roman"/>
          <w:sz w:val="24"/>
          <w:szCs w:val="24"/>
          <w:highlight w:val="yellow"/>
          <w:lang w:eastAsia="ru-RU"/>
        </w:rPr>
      </w:pPr>
      <w:bookmarkStart w:id="2" w:name="_Hlk503346813"/>
      <w:r w:rsidRPr="002A7F62">
        <w:rPr>
          <w:rFonts w:ascii="Times New Roman" w:hAnsi="Times New Roman" w:cs="Times New Roman"/>
          <w:b/>
          <w:sz w:val="24"/>
          <w:szCs w:val="24"/>
        </w:rPr>
        <w:t xml:space="preserve">Автономная некоммерческая организация «Кинопарк» </w:t>
      </w:r>
      <w:r w:rsidRPr="00E931C5">
        <w:rPr>
          <w:rFonts w:ascii="Times New Roman" w:eastAsia="Times New Roman" w:hAnsi="Times New Roman" w:cs="Times New Roman"/>
          <w:b/>
          <w:bCs/>
          <w:sz w:val="24"/>
          <w:szCs w:val="24"/>
          <w:lang w:eastAsia="ru-RU"/>
        </w:rPr>
        <w:t>(АНО «Кинопарк»)</w:t>
      </w:r>
      <w:r w:rsidR="00A07CE0" w:rsidRPr="002A7F62">
        <w:rPr>
          <w:rFonts w:ascii="Times New Roman" w:eastAsia="Times New Roman" w:hAnsi="Times New Roman" w:cs="Times New Roman"/>
          <w:sz w:val="24"/>
          <w:szCs w:val="24"/>
          <w:lang w:eastAsia="ru-RU"/>
        </w:rPr>
        <w:t xml:space="preserve">, </w:t>
      </w:r>
      <w:bookmarkEnd w:id="2"/>
      <w:r w:rsidR="00313BB8" w:rsidRPr="002A7F62">
        <w:rPr>
          <w:rFonts w:ascii="Times New Roman" w:eastAsia="Times New Roman" w:hAnsi="Times New Roman" w:cs="Times New Roman"/>
          <w:sz w:val="24"/>
          <w:szCs w:val="24"/>
          <w:lang w:eastAsia="ru-RU"/>
        </w:rPr>
        <w:t xml:space="preserve">именуемая </w:t>
      </w:r>
      <w:r w:rsidR="00A07CE0" w:rsidRPr="002A7F62">
        <w:rPr>
          <w:rFonts w:ascii="Times New Roman" w:eastAsia="Times New Roman" w:hAnsi="Times New Roman" w:cs="Times New Roman"/>
          <w:sz w:val="24"/>
          <w:szCs w:val="24"/>
          <w:lang w:eastAsia="ru-RU"/>
        </w:rPr>
        <w:t>в дальнейшем «</w:t>
      </w:r>
      <w:r w:rsidR="00A07CE0" w:rsidRPr="002A7F62">
        <w:rPr>
          <w:rFonts w:ascii="Times New Roman" w:eastAsia="Times New Roman" w:hAnsi="Times New Roman" w:cs="Times New Roman"/>
          <w:b/>
          <w:bCs/>
          <w:sz w:val="24"/>
          <w:szCs w:val="24"/>
          <w:lang w:eastAsia="ru-RU"/>
        </w:rPr>
        <w:t>Заказчик</w:t>
      </w:r>
      <w:r w:rsidR="00A07CE0" w:rsidRPr="002A7F62">
        <w:rPr>
          <w:rFonts w:ascii="Times New Roman" w:eastAsia="Times New Roman" w:hAnsi="Times New Roman" w:cs="Times New Roman"/>
          <w:sz w:val="24"/>
          <w:szCs w:val="24"/>
          <w:lang w:eastAsia="ru-RU"/>
        </w:rPr>
        <w:t xml:space="preserve">», в лице </w:t>
      </w:r>
      <w:bookmarkStart w:id="3" w:name="_Hlk84351623"/>
      <w:r w:rsidR="00F622D8" w:rsidRPr="002A7F62">
        <w:rPr>
          <w:rFonts w:ascii="Times New Roman" w:eastAsia="Times New Roman" w:hAnsi="Times New Roman" w:cs="Times New Roman"/>
          <w:b/>
          <w:bCs/>
          <w:color w:val="FF0000"/>
          <w:sz w:val="24"/>
          <w:szCs w:val="24"/>
          <w:lang w:eastAsia="ru-RU"/>
        </w:rPr>
        <w:t>Должность, 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245E2C" w:rsidRPr="002A7F62">
        <w:rPr>
          <w:rFonts w:ascii="Times New Roman" w:eastAsia="Times New Roman" w:hAnsi="Times New Roman" w:cs="Times New Roman"/>
          <w:i/>
          <w:iCs/>
          <w:color w:val="0D0D0D" w:themeColor="text1" w:themeTint="F2"/>
          <w:sz w:val="24"/>
          <w:szCs w:val="24"/>
          <w:lang w:eastAsia="ru-RU"/>
        </w:rPr>
        <w:t xml:space="preserve"> </w:t>
      </w:r>
      <w:bookmarkEnd w:id="3"/>
      <w:r w:rsidR="00A07CE0" w:rsidRPr="002A7F62">
        <w:rPr>
          <w:rFonts w:ascii="Times New Roman" w:eastAsia="Times New Roman" w:hAnsi="Times New Roman" w:cs="Times New Roman"/>
          <w:color w:val="0D0D0D" w:themeColor="text1" w:themeTint="F2"/>
          <w:sz w:val="24"/>
          <w:szCs w:val="24"/>
          <w:lang w:eastAsia="ru-RU"/>
        </w:rPr>
        <w:t xml:space="preserve">_______, </w:t>
      </w:r>
      <w:r w:rsidR="00A07CE0" w:rsidRPr="002A7F62">
        <w:rPr>
          <w:rFonts w:ascii="Times New Roman" w:eastAsia="Times New Roman" w:hAnsi="Times New Roman" w:cs="Times New Roman"/>
          <w:sz w:val="24"/>
          <w:szCs w:val="24"/>
          <w:lang w:eastAsia="ru-RU"/>
        </w:rPr>
        <w:t xml:space="preserve">действующего на основании </w:t>
      </w:r>
      <w:r w:rsidR="00A07CE0" w:rsidRPr="002A7F62">
        <w:rPr>
          <w:rFonts w:ascii="Times New Roman" w:eastAsia="Times New Roman" w:hAnsi="Times New Roman" w:cs="Times New Roman"/>
          <w:color w:val="0D0D0D" w:themeColor="text1" w:themeTint="F2"/>
          <w:sz w:val="24"/>
          <w:szCs w:val="24"/>
          <w:lang w:eastAsia="ru-RU"/>
        </w:rPr>
        <w:t>_____,</w:t>
      </w:r>
      <w:r w:rsidR="00A07CE0" w:rsidRPr="002A7F62">
        <w:rPr>
          <w:rFonts w:ascii="Times New Roman" w:eastAsia="Times New Roman" w:hAnsi="Times New Roman" w:cs="Times New Roman"/>
          <w:sz w:val="24"/>
          <w:szCs w:val="24"/>
          <w:lang w:eastAsia="ru-RU"/>
        </w:rPr>
        <w:t xml:space="preserve"> с одной стороны и </w:t>
      </w:r>
      <w:bookmarkStart w:id="4" w:name="_Hlk84351633"/>
      <w:r w:rsidR="00245E2C" w:rsidRPr="002A7F62">
        <w:rPr>
          <w:rFonts w:ascii="Times New Roman" w:hAnsi="Times New Roman" w:cs="Times New Roman"/>
          <w:b/>
          <w:iCs/>
          <w:color w:val="FF0000"/>
          <w:sz w:val="24"/>
          <w:szCs w:val="24"/>
        </w:rPr>
        <w:t>Наименование организации</w:t>
      </w:r>
      <w:r w:rsidR="00245E2C" w:rsidRPr="002A7F62">
        <w:rPr>
          <w:rFonts w:ascii="Times New Roman" w:eastAsia="Times New Roman" w:hAnsi="Times New Roman" w:cs="Times New Roman"/>
          <w:sz w:val="24"/>
          <w:szCs w:val="24"/>
          <w:lang w:eastAsia="ru-RU"/>
        </w:rPr>
        <w:t xml:space="preserve"> </w:t>
      </w:r>
      <w:bookmarkEnd w:id="4"/>
      <w:r w:rsidR="00A07CE0" w:rsidRPr="002A7F62">
        <w:rPr>
          <w:rFonts w:ascii="Times New Roman" w:eastAsia="Times New Roman" w:hAnsi="Times New Roman" w:cs="Times New Roman"/>
          <w:color w:val="0D0D0D" w:themeColor="text1" w:themeTint="F2"/>
          <w:sz w:val="24"/>
          <w:szCs w:val="24"/>
          <w:lang w:eastAsia="ru-RU"/>
        </w:rPr>
        <w:t>___________,</w:t>
      </w:r>
      <w:r w:rsidR="00250473"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именуемое</w:t>
      </w:r>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ый</w:t>
      </w:r>
      <w:proofErr w:type="spellEnd"/>
      <w:r w:rsidR="00FC71D5" w:rsidRPr="002A7F62">
        <w:rPr>
          <w:rFonts w:ascii="Times New Roman" w:eastAsia="Times New Roman" w:hAnsi="Times New Roman" w:cs="Times New Roman"/>
          <w:sz w:val="24"/>
          <w:szCs w:val="24"/>
          <w:lang w:eastAsia="ru-RU"/>
        </w:rPr>
        <w:t>/</w:t>
      </w:r>
      <w:proofErr w:type="spellStart"/>
      <w:r w:rsidR="00FC71D5" w:rsidRPr="002A7F62">
        <w:rPr>
          <w:rFonts w:ascii="Times New Roman" w:eastAsia="Times New Roman" w:hAnsi="Times New Roman" w:cs="Times New Roman"/>
          <w:sz w:val="24"/>
          <w:szCs w:val="24"/>
          <w:lang w:eastAsia="ru-RU"/>
        </w:rPr>
        <w:t>ая</w:t>
      </w:r>
      <w:proofErr w:type="spellEnd"/>
      <w:r w:rsidR="00A07CE0" w:rsidRPr="002A7F62">
        <w:rPr>
          <w:rFonts w:ascii="Times New Roman" w:eastAsia="Times New Roman" w:hAnsi="Times New Roman" w:cs="Times New Roman"/>
          <w:sz w:val="24"/>
          <w:szCs w:val="24"/>
          <w:lang w:eastAsia="ru-RU"/>
        </w:rPr>
        <w:t xml:space="preserve"> в дальнейшем «</w:t>
      </w:r>
      <w:r w:rsidR="00A53B42">
        <w:rPr>
          <w:rFonts w:ascii="Times New Roman" w:eastAsia="Times New Roman" w:hAnsi="Times New Roman" w:cs="Times New Roman"/>
          <w:b/>
          <w:bCs/>
          <w:sz w:val="24"/>
          <w:szCs w:val="24"/>
          <w:lang w:eastAsia="ru-RU"/>
        </w:rPr>
        <w:t>Подрядчик</w:t>
      </w:r>
      <w:r w:rsidR="00A07CE0" w:rsidRPr="002A7F62">
        <w:rPr>
          <w:rFonts w:ascii="Times New Roman" w:eastAsia="Times New Roman" w:hAnsi="Times New Roman" w:cs="Times New Roman"/>
          <w:sz w:val="24"/>
          <w:szCs w:val="24"/>
          <w:lang w:eastAsia="ru-RU"/>
        </w:rPr>
        <w:t>», в лице</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Должность</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Ф</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F67C8B"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F67C8B"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color w:val="0D0D0D" w:themeColor="text1" w:themeTint="F2"/>
          <w:sz w:val="24"/>
          <w:szCs w:val="24"/>
          <w:lang w:eastAsia="ru-RU"/>
        </w:rPr>
        <w:t>__________,</w:t>
      </w:r>
      <w:r w:rsidR="003E7AA7" w:rsidRPr="002A7F62">
        <w:rPr>
          <w:rFonts w:ascii="Times New Roman" w:eastAsia="Times New Roman" w:hAnsi="Times New Roman" w:cs="Times New Roman"/>
          <w:color w:val="0D0D0D" w:themeColor="text1" w:themeTint="F2"/>
          <w:sz w:val="24"/>
          <w:szCs w:val="24"/>
          <w:lang w:eastAsia="ru-RU"/>
        </w:rPr>
        <w:t xml:space="preserve"> </w:t>
      </w:r>
      <w:r w:rsidR="009D63E6" w:rsidRPr="002A7F62">
        <w:rPr>
          <w:rFonts w:ascii="Times New Roman" w:eastAsia="Times New Roman" w:hAnsi="Times New Roman" w:cs="Times New Roman"/>
          <w:sz w:val="24"/>
          <w:szCs w:val="24"/>
          <w:lang w:eastAsia="ru-RU"/>
        </w:rPr>
        <w:t xml:space="preserve">действующего на основании </w:t>
      </w:r>
      <w:r w:rsidR="009D63E6" w:rsidRPr="002A7F62">
        <w:rPr>
          <w:rFonts w:ascii="Times New Roman" w:eastAsia="Times New Roman" w:hAnsi="Times New Roman" w:cs="Times New Roman"/>
          <w:color w:val="0D0D0D" w:themeColor="text1" w:themeTint="F2"/>
          <w:sz w:val="24"/>
          <w:szCs w:val="24"/>
          <w:lang w:eastAsia="ru-RU"/>
        </w:rPr>
        <w:t>________,</w:t>
      </w:r>
      <w:r w:rsidR="009D63E6"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другой стороны, вместе именуемые «Стороны» и каждый в отдельности «Сторона»</w:t>
      </w:r>
      <w:bookmarkStart w:id="5" w:name="_Hlk503346789"/>
      <w:r w:rsidR="00CD2020"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в соответствии с Положением о закупках товаров, работ, </w:t>
      </w:r>
      <w:r w:rsidR="00A33661">
        <w:rPr>
          <w:rFonts w:ascii="Times New Roman" w:eastAsia="Times New Roman" w:hAnsi="Times New Roman" w:cs="Times New Roman"/>
          <w:sz w:val="24"/>
          <w:szCs w:val="24"/>
          <w:lang w:eastAsia="ru-RU"/>
        </w:rPr>
        <w:t>услуг</w:t>
      </w:r>
      <w:r w:rsidR="00A33661"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для нужд АНО «Кинопарк», </w:t>
      </w:r>
      <w:r w:rsidR="00E931C5" w:rsidRPr="007407CB">
        <w:rPr>
          <w:rFonts w:ascii="Times New Roman" w:eastAsia="Times New Roman" w:hAnsi="Times New Roman" w:cs="Times New Roman"/>
          <w:sz w:val="24"/>
          <w:szCs w:val="24"/>
          <w:lang w:eastAsia="ru-RU"/>
        </w:rPr>
        <w:t>утверждённого Приказом от 10.11.2025 г. №01-ПР-169/25</w:t>
      </w:r>
      <w:r w:rsidR="00E931C5" w:rsidRPr="002A7F62">
        <w:rPr>
          <w:rFonts w:ascii="Times New Roman" w:eastAsia="Times New Roman" w:hAnsi="Times New Roman" w:cs="Times New Roman"/>
          <w:sz w:val="24"/>
          <w:szCs w:val="24"/>
          <w:lang w:eastAsia="ru-RU"/>
        </w:rPr>
        <w:t>, на основании результатов определения Поставщика способом закупки -</w:t>
      </w:r>
      <w:r w:rsidR="00E931C5">
        <w:rPr>
          <w:rFonts w:ascii="Times New Roman" w:eastAsia="Times New Roman" w:hAnsi="Times New Roman" w:cs="Times New Roman"/>
          <w:sz w:val="24"/>
          <w:szCs w:val="24"/>
          <w:lang w:eastAsia="ru-RU"/>
        </w:rPr>
        <w:t xml:space="preserve"> </w:t>
      </w:r>
      <w:r w:rsidR="00E931C5" w:rsidRPr="00452418">
        <w:rPr>
          <w:rFonts w:ascii="Times New Roman" w:eastAsia="Times New Roman" w:hAnsi="Times New Roman" w:cs="Times New Roman"/>
          <w:sz w:val="24"/>
          <w:szCs w:val="24"/>
          <w:lang w:eastAsia="ru-RU"/>
        </w:rPr>
        <w:t>запрос предложений</w:t>
      </w:r>
      <w:r w:rsidR="00E931C5">
        <w:rPr>
          <w:rFonts w:ascii="Times New Roman" w:eastAsia="Times New Roman" w:hAnsi="Times New Roman" w:cs="Times New Roman"/>
          <w:sz w:val="24"/>
          <w:szCs w:val="24"/>
          <w:lang w:eastAsia="ru-RU"/>
        </w:rPr>
        <w:t xml:space="preserve"> </w:t>
      </w:r>
      <w:r w:rsidR="00E931C5" w:rsidRPr="002A7F62">
        <w:rPr>
          <w:rFonts w:ascii="Times New Roman" w:eastAsia="Times New Roman" w:hAnsi="Times New Roman" w:cs="Times New Roman"/>
          <w:sz w:val="24"/>
          <w:szCs w:val="24"/>
          <w:lang w:eastAsia="ru-RU"/>
        </w:rPr>
        <w:t xml:space="preserve">(протокол </w:t>
      </w:r>
      <w:r w:rsidR="00A33661">
        <w:rPr>
          <w:rFonts w:ascii="Times New Roman" w:eastAsia="Times New Roman" w:hAnsi="Times New Roman" w:cs="Times New Roman"/>
          <w:sz w:val="24"/>
          <w:szCs w:val="24"/>
          <w:lang w:eastAsia="ru-RU"/>
        </w:rPr>
        <w:t>_____________</w:t>
      </w:r>
      <w:r w:rsidR="00E931C5" w:rsidRPr="002A7F62">
        <w:rPr>
          <w:rFonts w:ascii="Times New Roman" w:eastAsia="Times New Roman" w:hAnsi="Times New Roman" w:cs="Times New Roman"/>
          <w:sz w:val="24"/>
          <w:szCs w:val="24"/>
          <w:lang w:eastAsia="ru-RU"/>
        </w:rPr>
        <w:t xml:space="preserve"> от </w:t>
      </w:r>
      <w:r w:rsidR="00E931C5" w:rsidRPr="002A7F62">
        <w:rPr>
          <w:rFonts w:ascii="Times New Roman" w:eastAsia="Times New Roman" w:hAnsi="Times New Roman" w:cs="Times New Roman"/>
          <w:color w:val="0D0D0D" w:themeColor="text1" w:themeTint="F2"/>
          <w:sz w:val="24"/>
          <w:szCs w:val="24"/>
          <w:lang w:eastAsia="ru-RU"/>
        </w:rPr>
        <w:t xml:space="preserve">_____ №___),  </w:t>
      </w:r>
      <w:r w:rsidR="00E931C5" w:rsidRPr="002A7F62">
        <w:rPr>
          <w:rFonts w:ascii="Times New Roman" w:eastAsia="Times New Roman" w:hAnsi="Times New Roman" w:cs="Times New Roman"/>
          <w:sz w:val="24"/>
          <w:szCs w:val="24"/>
          <w:lang w:eastAsia="ru-RU"/>
        </w:rPr>
        <w:t>заключили настоящий Договор (далее – Договор) о нижеследующем:</w:t>
      </w:r>
    </w:p>
    <w:p w14:paraId="670659F1" w14:textId="732A29ED" w:rsidR="000D6E9D" w:rsidRPr="002A7F62" w:rsidRDefault="000D6E9D" w:rsidP="00D55D46">
      <w:pPr>
        <w:spacing w:after="0" w:line="240" w:lineRule="auto"/>
        <w:ind w:firstLine="709"/>
        <w:jc w:val="both"/>
        <w:rPr>
          <w:rFonts w:ascii="Times New Roman" w:eastAsia="Times New Roman" w:hAnsi="Times New Roman" w:cs="Times New Roman"/>
          <w:sz w:val="24"/>
          <w:szCs w:val="24"/>
          <w:lang w:eastAsia="ru-RU"/>
        </w:rPr>
      </w:pPr>
    </w:p>
    <w:p w14:paraId="0635C8B7" w14:textId="062C9DCB" w:rsidR="00A07CE0" w:rsidRPr="002A7F62" w:rsidRDefault="00A07CE0" w:rsidP="00D55D46">
      <w:pPr>
        <w:pStyle w:val="10"/>
        <w:numPr>
          <w:ilvl w:val="0"/>
          <w:numId w:val="4"/>
        </w:numPr>
        <w:ind w:left="714" w:hanging="357"/>
      </w:pPr>
      <w:bookmarkStart w:id="6" w:name="_Hlk503346901"/>
      <w:bookmarkEnd w:id="5"/>
      <w:r w:rsidRPr="002A7F62">
        <w:t>Предмет Договора</w:t>
      </w:r>
    </w:p>
    <w:p w14:paraId="65CF10D3" w14:textId="3A994E96" w:rsidR="00140CB6" w:rsidRPr="002A7F62" w:rsidRDefault="00A53B42"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7" w:name="_Hlk503348218"/>
      <w:bookmarkEnd w:id="6"/>
      <w:r>
        <w:rPr>
          <w:rFonts w:ascii="Times New Roman" w:eastAsia="Times New Roman" w:hAnsi="Times New Roman" w:cs="Times New Roman"/>
          <w:sz w:val="24"/>
          <w:szCs w:val="24"/>
          <w:lang w:eastAsia="ru-RU"/>
        </w:rPr>
        <w:t>По</w:t>
      </w:r>
      <w:r w:rsidR="00D404BA">
        <w:rPr>
          <w:rFonts w:ascii="Times New Roman" w:eastAsia="Times New Roman" w:hAnsi="Times New Roman" w:cs="Times New Roman"/>
          <w:sz w:val="24"/>
          <w:szCs w:val="24"/>
          <w:lang w:eastAsia="ru-RU"/>
        </w:rPr>
        <w:t>дрядчик</w:t>
      </w:r>
      <w:r>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обязуется по заданию Заказчика </w:t>
      </w:r>
      <w:r>
        <w:rPr>
          <w:rFonts w:ascii="Times New Roman" w:eastAsia="Times New Roman" w:hAnsi="Times New Roman" w:cs="Times New Roman"/>
          <w:sz w:val="24"/>
          <w:szCs w:val="24"/>
          <w:lang w:eastAsia="ru-RU"/>
        </w:rPr>
        <w:t>выполнить работы</w:t>
      </w:r>
      <w:r w:rsidR="00A07CE0" w:rsidRPr="002A7F62">
        <w:rPr>
          <w:rFonts w:ascii="Times New Roman" w:eastAsia="Times New Roman" w:hAnsi="Times New Roman" w:cs="Times New Roman"/>
          <w:sz w:val="24"/>
          <w:szCs w:val="24"/>
          <w:lang w:eastAsia="ru-RU"/>
        </w:rPr>
        <w:t xml:space="preserve"> по</w:t>
      </w:r>
      <w:r w:rsidR="00E37154">
        <w:rPr>
          <w:rFonts w:ascii="Times New Roman" w:eastAsia="Times New Roman" w:hAnsi="Times New Roman" w:cs="Times New Roman"/>
          <w:sz w:val="24"/>
          <w:szCs w:val="24"/>
          <w:lang w:eastAsia="ru-RU"/>
        </w:rPr>
        <w:t xml:space="preserve"> </w:t>
      </w:r>
      <w:r w:rsidR="00E37154" w:rsidRPr="00E37154">
        <w:rPr>
          <w:rFonts w:ascii="Times New Roman" w:eastAsia="Times New Roman" w:hAnsi="Times New Roman" w:cs="Times New Roman"/>
          <w:sz w:val="24"/>
          <w:szCs w:val="24"/>
          <w:lang w:eastAsia="ru-RU"/>
        </w:rPr>
        <w:t xml:space="preserve">модернизации ЩС, РШ сети электроснабжения 0,4 </w:t>
      </w:r>
      <w:proofErr w:type="spellStart"/>
      <w:r w:rsidR="00E37154" w:rsidRPr="00E37154">
        <w:rPr>
          <w:rFonts w:ascii="Times New Roman" w:eastAsia="Times New Roman" w:hAnsi="Times New Roman" w:cs="Times New Roman"/>
          <w:sz w:val="24"/>
          <w:szCs w:val="24"/>
          <w:lang w:eastAsia="ru-RU"/>
        </w:rPr>
        <w:t>кВ</w:t>
      </w:r>
      <w:proofErr w:type="spellEnd"/>
      <w:r w:rsidR="00E37154" w:rsidRPr="00E37154">
        <w:rPr>
          <w:rFonts w:ascii="Times New Roman" w:eastAsia="Times New Roman" w:hAnsi="Times New Roman" w:cs="Times New Roman"/>
          <w:sz w:val="24"/>
          <w:szCs w:val="24"/>
          <w:lang w:eastAsia="ru-RU"/>
        </w:rPr>
        <w:t xml:space="preserve"> комплекса сооружений </w:t>
      </w:r>
      <w:proofErr w:type="spellStart"/>
      <w:r w:rsidR="00E37154" w:rsidRPr="00E37154">
        <w:rPr>
          <w:rFonts w:ascii="Times New Roman" w:eastAsia="Times New Roman" w:hAnsi="Times New Roman" w:cs="Times New Roman"/>
          <w:sz w:val="24"/>
          <w:szCs w:val="24"/>
          <w:lang w:eastAsia="ru-RU"/>
        </w:rPr>
        <w:t>Кинопарка</w:t>
      </w:r>
      <w:proofErr w:type="spellEnd"/>
      <w:r w:rsidR="00D636BB" w:rsidRPr="002A7F62">
        <w:rPr>
          <w:rFonts w:ascii="Times New Roman" w:eastAsia="Times New Roman" w:hAnsi="Times New Roman" w:cs="Times New Roman"/>
          <w:sz w:val="24"/>
          <w:szCs w:val="24"/>
          <w:lang w:eastAsia="ru-RU"/>
        </w:rPr>
        <w:t xml:space="preserve"> </w:t>
      </w:r>
      <w:r w:rsidR="0068205B"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далее –</w:t>
      </w:r>
      <w:r w:rsidR="0068205B"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Работы</w:t>
      </w:r>
      <w:r w:rsidR="00A33661" w:rsidRPr="002A7F62">
        <w:rPr>
          <w:rFonts w:ascii="Times New Roman" w:eastAsia="Times New Roman" w:hAnsi="Times New Roman" w:cs="Times New Roman"/>
          <w:sz w:val="24"/>
          <w:szCs w:val="24"/>
          <w:lang w:eastAsia="ru-RU"/>
        </w:rPr>
        <w:t>),</w:t>
      </w:r>
      <w:r w:rsidR="00A33661">
        <w:rPr>
          <w:rFonts w:ascii="Times New Roman" w:eastAsia="Times New Roman" w:hAnsi="Times New Roman" w:cs="Times New Roman"/>
          <w:sz w:val="24"/>
          <w:szCs w:val="24"/>
          <w:lang w:eastAsia="ru-RU"/>
        </w:rPr>
        <w:t xml:space="preserve"> а</w:t>
      </w:r>
      <w:r w:rsidR="00A07CE0" w:rsidRPr="002A7F62">
        <w:rPr>
          <w:rFonts w:ascii="Times New Roman" w:eastAsia="Times New Roman" w:hAnsi="Times New Roman" w:cs="Times New Roman"/>
          <w:sz w:val="24"/>
          <w:szCs w:val="24"/>
          <w:lang w:eastAsia="ru-RU"/>
        </w:rPr>
        <w:t xml:space="preserve"> Заказчик </w:t>
      </w:r>
      <w:r w:rsidR="003249C3" w:rsidRPr="002A7F62">
        <w:rPr>
          <w:rFonts w:ascii="Times New Roman" w:eastAsia="Times New Roman" w:hAnsi="Times New Roman" w:cs="Times New Roman"/>
          <w:sz w:val="24"/>
          <w:szCs w:val="24"/>
          <w:lang w:eastAsia="ru-RU"/>
        </w:rPr>
        <w:t>обязуется</w:t>
      </w:r>
      <w:r w:rsidR="00313BB8" w:rsidRPr="002A7F62">
        <w:rPr>
          <w:rFonts w:ascii="Times New Roman" w:eastAsia="Times New Roman" w:hAnsi="Times New Roman" w:cs="Times New Roman"/>
          <w:sz w:val="24"/>
          <w:szCs w:val="24"/>
          <w:lang w:eastAsia="ru-RU"/>
        </w:rPr>
        <w:t xml:space="preserve"> принять и</w:t>
      </w:r>
      <w:r w:rsidR="003249C3" w:rsidRPr="002A7F62">
        <w:rPr>
          <w:rFonts w:ascii="Times New Roman" w:eastAsia="Times New Roman" w:hAnsi="Times New Roman" w:cs="Times New Roman"/>
          <w:sz w:val="24"/>
          <w:szCs w:val="24"/>
          <w:lang w:eastAsia="ru-RU"/>
        </w:rPr>
        <w:t xml:space="preserve"> оплатить</w:t>
      </w:r>
      <w:r w:rsidR="00140CB6" w:rsidRPr="002A7F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выполненные Работы</w:t>
      </w:r>
      <w:r w:rsidR="00A07CE0" w:rsidRPr="002A7F62">
        <w:rPr>
          <w:rFonts w:ascii="Times New Roman" w:eastAsia="Times New Roman" w:hAnsi="Times New Roman" w:cs="Times New Roman"/>
          <w:sz w:val="24"/>
          <w:szCs w:val="24"/>
          <w:lang w:eastAsia="ru-RU"/>
        </w:rPr>
        <w:t>.</w:t>
      </w:r>
      <w:r w:rsidR="00140CB6" w:rsidRPr="002A7F62">
        <w:rPr>
          <w:rFonts w:ascii="Times New Roman" w:eastAsia="Times New Roman" w:hAnsi="Times New Roman" w:cs="Times New Roman"/>
          <w:sz w:val="24"/>
          <w:szCs w:val="24"/>
          <w:lang w:eastAsia="ru-RU"/>
        </w:rPr>
        <w:t xml:space="preserve"> </w:t>
      </w:r>
    </w:p>
    <w:p w14:paraId="758A5766" w14:textId="6E8B6A03" w:rsidR="00351047" w:rsidRPr="002A7F62" w:rsidRDefault="00313BB8" w:rsidP="00D55D46">
      <w:pPr>
        <w:pStyle w:val="a4"/>
        <w:numPr>
          <w:ilvl w:val="1"/>
          <w:numId w:val="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Место, срок, объем</w:t>
      </w:r>
      <w:r w:rsidR="00C75B60" w:rsidRPr="002A7F62">
        <w:rPr>
          <w:rFonts w:ascii="Times New Roman" w:eastAsia="Times New Roman" w:hAnsi="Times New Roman" w:cs="Times New Roman"/>
          <w:sz w:val="24"/>
          <w:szCs w:val="24"/>
          <w:lang w:eastAsia="ru-RU"/>
        </w:rPr>
        <w:t>, содержание, виды</w:t>
      </w:r>
      <w:r w:rsidRPr="002A7F62">
        <w:rPr>
          <w:rFonts w:ascii="Times New Roman" w:eastAsia="Times New Roman" w:hAnsi="Times New Roman" w:cs="Times New Roman"/>
          <w:sz w:val="24"/>
          <w:szCs w:val="24"/>
          <w:lang w:eastAsia="ru-RU"/>
        </w:rPr>
        <w:t xml:space="preserve"> и конечный результат </w:t>
      </w:r>
      <w:r w:rsidR="00A53B42">
        <w:rPr>
          <w:rFonts w:ascii="Times New Roman" w:eastAsia="Times New Roman" w:hAnsi="Times New Roman" w:cs="Times New Roman"/>
          <w:sz w:val="24"/>
          <w:szCs w:val="24"/>
          <w:lang w:eastAsia="ru-RU"/>
        </w:rPr>
        <w:t>выполненных</w:t>
      </w:r>
      <w:r w:rsidR="00D032BF" w:rsidRPr="002A7F62">
        <w:rPr>
          <w:rFonts w:ascii="Times New Roman" w:eastAsia="Times New Roman" w:hAnsi="Times New Roman" w:cs="Times New Roman"/>
          <w:sz w:val="24"/>
          <w:szCs w:val="24"/>
          <w:lang w:eastAsia="ru-RU"/>
        </w:rPr>
        <w:t xml:space="preserve"> </w:t>
      </w:r>
      <w:r w:rsidR="00A53B42">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140CB6" w:rsidRPr="002A7F62">
        <w:rPr>
          <w:rFonts w:ascii="Times New Roman" w:eastAsia="Times New Roman" w:hAnsi="Times New Roman" w:cs="Times New Roman"/>
          <w:sz w:val="24"/>
          <w:szCs w:val="24"/>
          <w:lang w:eastAsia="ru-RU"/>
        </w:rPr>
        <w:t>указаны в</w:t>
      </w:r>
      <w:r w:rsidR="00780F19" w:rsidRPr="002A7F62">
        <w:rPr>
          <w:rFonts w:ascii="Times New Roman" w:eastAsia="Times New Roman" w:hAnsi="Times New Roman" w:cs="Times New Roman"/>
          <w:sz w:val="24"/>
          <w:szCs w:val="24"/>
          <w:lang w:eastAsia="ru-RU"/>
        </w:rPr>
        <w:t> </w:t>
      </w:r>
      <w:r w:rsidR="00140CB6" w:rsidRPr="002A7F62">
        <w:rPr>
          <w:rFonts w:ascii="Times New Roman" w:eastAsia="Times New Roman" w:hAnsi="Times New Roman" w:cs="Times New Roman"/>
          <w:sz w:val="24"/>
          <w:szCs w:val="24"/>
          <w:lang w:eastAsia="ru-RU"/>
        </w:rPr>
        <w:t>Техническом задании (Приложение № 1 к Договору</w:t>
      </w:r>
      <w:r w:rsidR="0059580D" w:rsidRPr="002A7F62">
        <w:rPr>
          <w:rFonts w:ascii="Times New Roman" w:eastAsia="Times New Roman" w:hAnsi="Times New Roman" w:cs="Times New Roman"/>
          <w:sz w:val="24"/>
          <w:szCs w:val="24"/>
          <w:lang w:eastAsia="ru-RU"/>
        </w:rPr>
        <w:t>, далее – Техническое задание</w:t>
      </w:r>
      <w:r w:rsidR="00140CB6" w:rsidRPr="002A7F62">
        <w:rPr>
          <w:rFonts w:ascii="Times New Roman" w:eastAsia="Times New Roman" w:hAnsi="Times New Roman" w:cs="Times New Roman"/>
          <w:sz w:val="24"/>
          <w:szCs w:val="24"/>
          <w:lang w:eastAsia="ru-RU"/>
        </w:rPr>
        <w:t>)</w:t>
      </w:r>
      <w:r w:rsidR="00E37154">
        <w:rPr>
          <w:rFonts w:ascii="Times New Roman" w:eastAsia="Times New Roman" w:hAnsi="Times New Roman" w:cs="Times New Roman"/>
          <w:sz w:val="24"/>
          <w:szCs w:val="24"/>
          <w:lang w:eastAsia="ru-RU"/>
        </w:rPr>
        <w:t>.</w:t>
      </w:r>
    </w:p>
    <w:p w14:paraId="3B072AC1" w14:textId="77777777" w:rsidR="00A07CE0" w:rsidRPr="002A7F62" w:rsidRDefault="00A07CE0" w:rsidP="00D55D46">
      <w:pPr>
        <w:pStyle w:val="10"/>
        <w:numPr>
          <w:ilvl w:val="0"/>
          <w:numId w:val="4"/>
        </w:numPr>
        <w:ind w:left="714" w:hanging="357"/>
      </w:pPr>
      <w:bookmarkStart w:id="8" w:name="_Hlk503348274"/>
      <w:bookmarkEnd w:id="7"/>
      <w:r w:rsidRPr="002A7F62">
        <w:t>Цена Договора и порядок расчетов</w:t>
      </w:r>
      <w:bookmarkEnd w:id="8"/>
    </w:p>
    <w:p w14:paraId="5EBE318A" w14:textId="75116BB4" w:rsidR="00400E75" w:rsidRPr="002A7F62" w:rsidRDefault="00400E75" w:rsidP="00D55D46">
      <w:pPr>
        <w:pStyle w:val="a4"/>
        <w:numPr>
          <w:ilvl w:val="1"/>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9" w:name="_Hlk503349321"/>
      <w:bookmarkStart w:id="10" w:name="_Hlk83916547"/>
      <w:bookmarkStart w:id="11" w:name="_Hlk57372788"/>
      <w:bookmarkStart w:id="12" w:name="_Hlk503348820"/>
      <w:r w:rsidRPr="002A7F62">
        <w:rPr>
          <w:rFonts w:ascii="Times New Roman" w:eastAsia="Times New Roman" w:hAnsi="Times New Roman" w:cs="Times New Roman"/>
          <w:sz w:val="24"/>
          <w:szCs w:val="24"/>
          <w:lang w:eastAsia="ru-RU"/>
        </w:rPr>
        <w:t xml:space="preserve">Цена Договора составляет _____ (_______) рублей ____ копеек, </w:t>
      </w:r>
      <w:r w:rsidRPr="002A7F62">
        <w:rPr>
          <w:rFonts w:ascii="Times New Roman" w:eastAsia="Times New Roman" w:hAnsi="Times New Roman" w:cs="Times New Roman"/>
          <w:iCs/>
          <w:sz w:val="24"/>
          <w:szCs w:val="24"/>
          <w:lang w:eastAsia="ru-RU"/>
        </w:rPr>
        <w:t xml:space="preserve">в том числе НДС ___% в размере ______ (______) рублей </w:t>
      </w:r>
      <w:r w:rsidRPr="002A7F62">
        <w:rPr>
          <w:rFonts w:ascii="Times New Roman" w:eastAsia="Times New Roman" w:hAnsi="Times New Roman" w:cs="Times New Roman"/>
          <w:sz w:val="24"/>
          <w:szCs w:val="24"/>
          <w:lang w:eastAsia="ru-RU"/>
        </w:rPr>
        <w:t xml:space="preserve">____ копеек </w:t>
      </w:r>
      <w:r w:rsidRPr="002A7F62">
        <w:rPr>
          <w:rFonts w:ascii="Times New Roman" w:eastAsia="Times New Roman" w:hAnsi="Times New Roman" w:cs="Times New Roman"/>
          <w:b/>
          <w:bCs/>
          <w:color w:val="FF0000"/>
          <w:sz w:val="24"/>
          <w:szCs w:val="24"/>
          <w:lang w:eastAsia="ru-RU"/>
        </w:rPr>
        <w:t>[или</w:t>
      </w:r>
      <w:r w:rsidRPr="002A7F62">
        <w:rPr>
          <w:rFonts w:ascii="Times New Roman" w:eastAsia="Times New Roman" w:hAnsi="Times New Roman" w:cs="Times New Roman"/>
          <w:b/>
          <w:bCs/>
          <w:iCs/>
          <w:color w:val="FF0000"/>
          <w:sz w:val="24"/>
          <w:szCs w:val="24"/>
          <w:lang w:eastAsia="ru-RU"/>
        </w:rPr>
        <w:t xml:space="preserve">] </w:t>
      </w:r>
      <w:bookmarkStart w:id="13" w:name="_Hlk115176658"/>
      <w:r w:rsidRPr="002A7F62">
        <w:rPr>
          <w:rFonts w:ascii="Times New Roman" w:eastAsia="Times New Roman" w:hAnsi="Times New Roman" w:cs="Times New Roman"/>
          <w:iCs/>
          <w:sz w:val="24"/>
          <w:szCs w:val="24"/>
          <w:lang w:eastAsia="ru-RU"/>
        </w:rPr>
        <w:t>НДС не облагается в связи с</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 xml:space="preserve">применением </w:t>
      </w:r>
      <w:r w:rsidR="00B30DED">
        <w:rPr>
          <w:rFonts w:ascii="Times New Roman" w:eastAsia="Times New Roman" w:hAnsi="Times New Roman" w:cs="Times New Roman"/>
          <w:iCs/>
          <w:sz w:val="24"/>
          <w:szCs w:val="24"/>
          <w:lang w:eastAsia="ru-RU"/>
        </w:rPr>
        <w:t>Подрядчиком</w:t>
      </w:r>
      <w:r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w:t>
      </w:r>
      <w:r w:rsidR="00780F19" w:rsidRPr="002A7F62">
        <w:rPr>
          <w:rFonts w:ascii="Times New Roman" w:eastAsia="Times New Roman" w:hAnsi="Times New Roman" w:cs="Times New Roman"/>
          <w:iCs/>
          <w:sz w:val="24"/>
          <w:szCs w:val="24"/>
          <w:lang w:eastAsia="ru-RU"/>
        </w:rPr>
        <w:t> </w:t>
      </w:r>
      <w:r w:rsidRPr="002A7F62">
        <w:rPr>
          <w:rFonts w:ascii="Times New Roman" w:eastAsia="Times New Roman" w:hAnsi="Times New Roman" w:cs="Times New Roman"/>
          <w:iCs/>
          <w:sz w:val="24"/>
          <w:szCs w:val="24"/>
          <w:lang w:eastAsia="ru-RU"/>
        </w:rPr>
        <w:t>346.11. НК РФ</w:t>
      </w:r>
      <w:bookmarkEnd w:id="13"/>
      <w:r w:rsidR="003C1A56" w:rsidRPr="002A7F62">
        <w:rPr>
          <w:rFonts w:ascii="Times New Roman" w:eastAsia="Times New Roman" w:hAnsi="Times New Roman" w:cs="Times New Roman"/>
          <w:iCs/>
          <w:sz w:val="24"/>
          <w:szCs w:val="24"/>
          <w:lang w:eastAsia="ru-RU"/>
        </w:rPr>
        <w:t xml:space="preserve"> </w:t>
      </w:r>
      <w:r w:rsidR="003C1A56" w:rsidRPr="002A7F62">
        <w:rPr>
          <w:rFonts w:ascii="Times New Roman" w:eastAsia="Times New Roman" w:hAnsi="Times New Roman" w:cs="Times New Roman"/>
          <w:sz w:val="24"/>
          <w:szCs w:val="24"/>
          <w:lang w:eastAsia="ru-RU"/>
        </w:rPr>
        <w:t>(далее – Цена Договора)</w:t>
      </w:r>
      <w:r w:rsidRPr="002A7F62">
        <w:rPr>
          <w:rFonts w:ascii="Times New Roman" w:eastAsia="Times New Roman" w:hAnsi="Times New Roman" w:cs="Times New Roman"/>
          <w:iCs/>
          <w:sz w:val="24"/>
          <w:szCs w:val="24"/>
          <w:lang w:eastAsia="ru-RU"/>
        </w:rPr>
        <w:t>.</w:t>
      </w:r>
    </w:p>
    <w:p w14:paraId="417F6635" w14:textId="7922F77E" w:rsidR="00400E75" w:rsidRPr="002A7F62" w:rsidRDefault="00400E75"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i/>
          <w:iCs/>
          <w:sz w:val="24"/>
          <w:szCs w:val="24"/>
          <w:lang w:eastAsia="ru-RU"/>
        </w:rPr>
      </w:pPr>
      <w:r w:rsidRPr="002A7F62">
        <w:rPr>
          <w:rFonts w:ascii="Times New Roman" w:eastAsia="Times New Roman" w:hAnsi="Times New Roman" w:cs="Times New Roman"/>
          <w:iCs/>
          <w:sz w:val="24"/>
          <w:szCs w:val="24"/>
          <w:lang w:eastAsia="ru-RU"/>
        </w:rPr>
        <w:t xml:space="preserve">Цена Договора определена </w:t>
      </w:r>
      <w:r w:rsidRPr="002A7F62">
        <w:rPr>
          <w:rFonts w:ascii="Times New Roman" w:eastAsia="Times New Roman" w:hAnsi="Times New Roman" w:cs="Times New Roman"/>
          <w:sz w:val="24"/>
          <w:szCs w:val="24"/>
          <w:lang w:eastAsia="ru-RU"/>
        </w:rPr>
        <w:t>в соответствии с Расчетом цены Договора (Приложение №</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2 к Договору, далее – Расчет Цены Договора).</w:t>
      </w:r>
    </w:p>
    <w:p w14:paraId="4F80C862" w14:textId="32442B53" w:rsidR="00400E75" w:rsidRPr="002A7F62" w:rsidRDefault="00400E75"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Цена Договора включает в себя все налоги, сборы, затраты, издержки, иные обязательные расходы и платежи </w:t>
      </w:r>
      <w:r w:rsidR="00B30DED">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в том числе сопутствующие, связанные с</w:t>
      </w:r>
      <w:r w:rsidR="00780F19"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исполнением Договора.</w:t>
      </w:r>
    </w:p>
    <w:p w14:paraId="1A943C3C" w14:textId="77777777" w:rsidR="00400E75" w:rsidRPr="002A7F62" w:rsidRDefault="00400E75" w:rsidP="00D55D46">
      <w:pPr>
        <w:pStyle w:val="a4"/>
        <w:numPr>
          <w:ilvl w:val="1"/>
          <w:numId w:val="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Договору осуществляется в следующем порядке: </w:t>
      </w:r>
    </w:p>
    <w:p w14:paraId="43D77B1A" w14:textId="1726E27F" w:rsidR="00400E75" w:rsidRPr="002A7F62" w:rsidRDefault="003845DD" w:rsidP="00D55D46">
      <w:pPr>
        <w:pStyle w:val="a4"/>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2.2.1.</w:t>
      </w:r>
      <w:r w:rsidR="00780F19" w:rsidRPr="002A7F62">
        <w:rPr>
          <w:rFonts w:ascii="Times New Roman" w:eastAsia="Times New Roman" w:hAnsi="Times New Roman" w:cs="Times New Roman"/>
          <w:sz w:val="24"/>
          <w:szCs w:val="24"/>
          <w:lang w:eastAsia="ru-RU"/>
        </w:rPr>
        <w:tab/>
      </w:r>
      <w:r w:rsidR="00400E75" w:rsidRPr="002A7F62">
        <w:rPr>
          <w:rFonts w:ascii="Times New Roman" w:eastAsia="Times New Roman" w:hAnsi="Times New Roman" w:cs="Times New Roman"/>
          <w:sz w:val="24"/>
          <w:szCs w:val="24"/>
          <w:lang w:eastAsia="ru-RU"/>
        </w:rPr>
        <w:t>Авансовый платеж не предусмотрен.</w:t>
      </w:r>
    </w:p>
    <w:p w14:paraId="3C9A5BDA" w14:textId="2962EB70" w:rsidR="00400E75" w:rsidRPr="002A7F62" w:rsidRDefault="003845DD" w:rsidP="00D55D46">
      <w:pPr>
        <w:pStyle w:val="a4"/>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2.2.2.</w:t>
      </w:r>
      <w:r w:rsidR="00780F19" w:rsidRPr="002A7F62">
        <w:rPr>
          <w:rFonts w:ascii="Times New Roman" w:hAnsi="Times New Roman" w:cs="Times New Roman"/>
          <w:sz w:val="24"/>
          <w:szCs w:val="24"/>
        </w:rPr>
        <w:tab/>
      </w:r>
      <w:r w:rsidR="00400E75" w:rsidRPr="002A7F62">
        <w:rPr>
          <w:rFonts w:ascii="Times New Roman" w:hAnsi="Times New Roman" w:cs="Times New Roman"/>
          <w:sz w:val="24"/>
          <w:szCs w:val="24"/>
        </w:rPr>
        <w:t xml:space="preserve">Оплату за </w:t>
      </w:r>
      <w:r w:rsidR="00D404BA">
        <w:rPr>
          <w:rFonts w:ascii="Times New Roman" w:hAnsi="Times New Roman" w:cs="Times New Roman"/>
          <w:sz w:val="24"/>
          <w:szCs w:val="24"/>
        </w:rPr>
        <w:t>выполненные</w:t>
      </w:r>
      <w:r w:rsidR="00400E75" w:rsidRPr="002A7F62">
        <w:rPr>
          <w:rFonts w:ascii="Times New Roman" w:hAnsi="Times New Roman" w:cs="Times New Roman"/>
          <w:sz w:val="24"/>
          <w:szCs w:val="24"/>
        </w:rPr>
        <w:t xml:space="preserve"> и принятые по Договору </w:t>
      </w:r>
      <w:r w:rsidR="00B30DED">
        <w:rPr>
          <w:rFonts w:ascii="Times New Roman" w:hAnsi="Times New Roman" w:cs="Times New Roman"/>
          <w:sz w:val="24"/>
          <w:szCs w:val="24"/>
        </w:rPr>
        <w:t xml:space="preserve">Работы </w:t>
      </w:r>
      <w:r w:rsidR="00400E75" w:rsidRPr="002A7F62">
        <w:rPr>
          <w:rFonts w:ascii="Times New Roman" w:hAnsi="Times New Roman" w:cs="Times New Roman"/>
          <w:sz w:val="24"/>
          <w:szCs w:val="24"/>
        </w:rPr>
        <w:t xml:space="preserve">в размере ___ (______) рублей __ копеек, в том числе </w:t>
      </w:r>
      <w:r w:rsidR="00400E75" w:rsidRPr="002A7F62">
        <w:rPr>
          <w:rFonts w:ascii="Times New Roman" w:eastAsia="Times New Roman" w:hAnsi="Times New Roman" w:cs="Times New Roman"/>
          <w:iCs/>
          <w:sz w:val="24"/>
          <w:szCs w:val="24"/>
          <w:lang w:eastAsia="ru-RU"/>
        </w:rPr>
        <w:t xml:space="preserve">НДС ___% в размере ______ (______) рублей </w:t>
      </w:r>
      <w:r w:rsidR="00400E75" w:rsidRPr="002A7F62">
        <w:rPr>
          <w:rFonts w:ascii="Times New Roman" w:eastAsia="Times New Roman" w:hAnsi="Times New Roman" w:cs="Times New Roman"/>
          <w:sz w:val="24"/>
          <w:szCs w:val="24"/>
          <w:lang w:eastAsia="ru-RU"/>
        </w:rPr>
        <w:t xml:space="preserve">____ копеек </w:t>
      </w:r>
      <w:r w:rsidR="00400E75" w:rsidRPr="002A7F62">
        <w:rPr>
          <w:rFonts w:ascii="Times New Roman" w:hAnsi="Times New Roman" w:cs="Times New Roman"/>
          <w:b/>
          <w:bCs/>
          <w:color w:val="FF0000"/>
          <w:sz w:val="24"/>
          <w:szCs w:val="24"/>
        </w:rPr>
        <w:t>[или]</w:t>
      </w:r>
      <w:r w:rsidR="00400E75" w:rsidRPr="002A7F62">
        <w:rPr>
          <w:rFonts w:ascii="Times New Roman" w:hAnsi="Times New Roman" w:cs="Times New Roman"/>
          <w:color w:val="FF0000"/>
          <w:sz w:val="24"/>
          <w:szCs w:val="24"/>
        </w:rPr>
        <w:t xml:space="preserve"> </w:t>
      </w:r>
      <w:r w:rsidR="00400E75" w:rsidRPr="002A7F62">
        <w:rPr>
          <w:rFonts w:ascii="Times New Roman" w:hAnsi="Times New Roman" w:cs="Times New Roman"/>
          <w:sz w:val="24"/>
          <w:szCs w:val="24"/>
        </w:rPr>
        <w:t xml:space="preserve">НДС не облагается в связи с применением </w:t>
      </w:r>
      <w:r w:rsidR="00B30DED">
        <w:rPr>
          <w:rFonts w:ascii="Times New Roman" w:eastAsia="Times New Roman" w:hAnsi="Times New Roman" w:cs="Times New Roman"/>
          <w:sz w:val="24"/>
          <w:szCs w:val="24"/>
          <w:lang w:eastAsia="ru-RU"/>
        </w:rPr>
        <w:t>Подрядчико</w:t>
      </w:r>
      <w:r w:rsidR="00400E75" w:rsidRPr="002A7F62">
        <w:rPr>
          <w:rFonts w:ascii="Times New Roman" w:hAnsi="Times New Roman" w:cs="Times New Roman"/>
          <w:sz w:val="24"/>
          <w:szCs w:val="24"/>
        </w:rPr>
        <w:t xml:space="preserve">м упрощенной системы налогообложения на основании ст. 346.11. НК РФ, Заказчик перечисляет на расчетный счет </w:t>
      </w:r>
      <w:r w:rsidR="00B30DED">
        <w:rPr>
          <w:rFonts w:ascii="Times New Roman" w:hAnsi="Times New Roman" w:cs="Times New Roman"/>
          <w:sz w:val="24"/>
          <w:szCs w:val="24"/>
        </w:rPr>
        <w:t>Подрядчика</w:t>
      </w:r>
      <w:r w:rsidR="00400E75" w:rsidRPr="002A7F62">
        <w:rPr>
          <w:rFonts w:ascii="Times New Roman" w:hAnsi="Times New Roman" w:cs="Times New Roman"/>
          <w:sz w:val="24"/>
          <w:szCs w:val="24"/>
        </w:rPr>
        <w:t xml:space="preserve">, в течение </w:t>
      </w:r>
      <w:r w:rsidR="00E131E1" w:rsidRPr="002A7F62">
        <w:rPr>
          <w:rFonts w:ascii="Times New Roman" w:hAnsi="Times New Roman" w:cs="Times New Roman"/>
          <w:sz w:val="24"/>
          <w:szCs w:val="24"/>
        </w:rPr>
        <w:t>7</w:t>
      </w:r>
      <w:r w:rsidR="00400E75" w:rsidRPr="002A7F62">
        <w:rPr>
          <w:rFonts w:ascii="Times New Roman" w:hAnsi="Times New Roman" w:cs="Times New Roman"/>
          <w:sz w:val="24"/>
          <w:szCs w:val="24"/>
        </w:rPr>
        <w:t xml:space="preserve"> (</w:t>
      </w:r>
      <w:r w:rsidR="00E131E1" w:rsidRPr="002A7F62">
        <w:rPr>
          <w:rFonts w:ascii="Times New Roman" w:hAnsi="Times New Roman" w:cs="Times New Roman"/>
          <w:sz w:val="24"/>
          <w:szCs w:val="24"/>
        </w:rPr>
        <w:t>Семи</w:t>
      </w:r>
      <w:r w:rsidR="00400E75" w:rsidRPr="002A7F62">
        <w:rPr>
          <w:rFonts w:ascii="Times New Roman" w:hAnsi="Times New Roman" w:cs="Times New Roman"/>
          <w:sz w:val="24"/>
          <w:szCs w:val="24"/>
        </w:rPr>
        <w:t xml:space="preserve">) рабочих дней с даты подписания Заказчиком </w:t>
      </w:r>
      <w:r w:rsidR="004B3FAC">
        <w:rPr>
          <w:rFonts w:ascii="Times New Roman" w:hAnsi="Times New Roman" w:cs="Times New Roman"/>
          <w:sz w:val="24"/>
          <w:szCs w:val="24"/>
        </w:rPr>
        <w:t>Акта сдачи-приемки выполненных работ</w:t>
      </w:r>
      <w:r w:rsidR="00400E75" w:rsidRPr="002A7F62">
        <w:rPr>
          <w:rFonts w:ascii="Times New Roman" w:hAnsi="Times New Roman" w:cs="Times New Roman"/>
          <w:sz w:val="24"/>
          <w:szCs w:val="24"/>
        </w:rPr>
        <w:t xml:space="preserve"> по Договору, составленного по форме Приложения №</w:t>
      </w:r>
      <w:r w:rsidR="00C70B23" w:rsidRPr="002A7F62">
        <w:rPr>
          <w:rFonts w:ascii="Times New Roman" w:hAnsi="Times New Roman" w:cs="Times New Roman"/>
          <w:sz w:val="24"/>
          <w:szCs w:val="24"/>
        </w:rPr>
        <w:t xml:space="preserve"> 5 </w:t>
      </w:r>
      <w:r w:rsidR="00400E75" w:rsidRPr="002A7F62">
        <w:rPr>
          <w:rFonts w:ascii="Times New Roman" w:hAnsi="Times New Roman" w:cs="Times New Roman"/>
          <w:sz w:val="24"/>
          <w:szCs w:val="24"/>
        </w:rPr>
        <w:t>к</w:t>
      </w:r>
      <w:r w:rsidR="00780F19" w:rsidRPr="002A7F62">
        <w:rPr>
          <w:rFonts w:ascii="Times New Roman" w:hAnsi="Times New Roman" w:cs="Times New Roman"/>
          <w:sz w:val="24"/>
          <w:szCs w:val="24"/>
        </w:rPr>
        <w:t> </w:t>
      </w:r>
      <w:r w:rsidR="00400E75" w:rsidRPr="002A7F62">
        <w:rPr>
          <w:rFonts w:ascii="Times New Roman" w:hAnsi="Times New Roman" w:cs="Times New Roman"/>
          <w:sz w:val="24"/>
          <w:szCs w:val="24"/>
        </w:rPr>
        <w:t xml:space="preserve">Договору (далее – Акт), </w:t>
      </w:r>
      <w:r w:rsidR="00400E75" w:rsidRPr="002A7F62">
        <w:rPr>
          <w:rFonts w:ascii="Times New Roman" w:eastAsia="Times New Roman" w:hAnsi="Times New Roman" w:cs="Times New Roman"/>
          <w:sz w:val="24"/>
          <w:szCs w:val="24"/>
          <w:lang w:eastAsia="ru-RU"/>
        </w:rPr>
        <w:t xml:space="preserve">при условии предоставления </w:t>
      </w:r>
      <w:r w:rsidR="00B30DED">
        <w:rPr>
          <w:rFonts w:ascii="Times New Roman" w:eastAsia="Times New Roman" w:hAnsi="Times New Roman" w:cs="Times New Roman"/>
          <w:sz w:val="24"/>
          <w:szCs w:val="24"/>
          <w:lang w:eastAsia="ru-RU"/>
        </w:rPr>
        <w:t>Подрядчико</w:t>
      </w:r>
      <w:r w:rsidR="00400E75" w:rsidRPr="002A7F62">
        <w:rPr>
          <w:rFonts w:ascii="Times New Roman" w:eastAsia="Times New Roman" w:hAnsi="Times New Roman" w:cs="Times New Roman"/>
          <w:sz w:val="24"/>
          <w:szCs w:val="24"/>
          <w:lang w:eastAsia="ru-RU"/>
        </w:rPr>
        <w:t>м оригинала счета</w:t>
      </w:r>
      <w:r w:rsidR="0000734A" w:rsidRPr="002A7F62">
        <w:rPr>
          <w:rFonts w:ascii="Times New Roman" w:eastAsia="Times New Roman" w:hAnsi="Times New Roman" w:cs="Times New Roman"/>
          <w:sz w:val="24"/>
          <w:szCs w:val="24"/>
          <w:lang w:eastAsia="ru-RU"/>
        </w:rPr>
        <w:t xml:space="preserve"> </w:t>
      </w:r>
      <w:r w:rsidR="0000734A" w:rsidRPr="002A7F62">
        <w:rPr>
          <w:rFonts w:ascii="Times New Roman" w:hAnsi="Times New Roman" w:cs="Times New Roman"/>
          <w:sz w:val="24"/>
          <w:szCs w:val="24"/>
        </w:rPr>
        <w:t>и</w:t>
      </w:r>
      <w:r w:rsidR="00400E75" w:rsidRPr="002A7F62">
        <w:rPr>
          <w:rFonts w:ascii="Times New Roman" w:hAnsi="Times New Roman" w:cs="Times New Roman"/>
          <w:sz w:val="24"/>
          <w:szCs w:val="24"/>
        </w:rPr>
        <w:t xml:space="preserve"> Акта.</w:t>
      </w:r>
    </w:p>
    <w:p w14:paraId="08C29802" w14:textId="513BAD0E" w:rsidR="00400E75" w:rsidRPr="002A7F62" w:rsidRDefault="003845DD"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2.2.3.</w:t>
      </w:r>
      <w:r w:rsidR="00780F19" w:rsidRPr="002A7F62">
        <w:rPr>
          <w:rFonts w:ascii="Times New Roman" w:eastAsia="Calibri" w:hAnsi="Times New Roman" w:cs="Times New Roman"/>
          <w:sz w:val="24"/>
          <w:szCs w:val="24"/>
        </w:rPr>
        <w:tab/>
      </w:r>
      <w:r w:rsidR="00400E75" w:rsidRPr="002A7F62">
        <w:rPr>
          <w:rFonts w:ascii="Times New Roman" w:eastAsia="Calibri" w:hAnsi="Times New Roman" w:cs="Times New Roman"/>
          <w:sz w:val="24"/>
          <w:szCs w:val="24"/>
        </w:rPr>
        <w:t xml:space="preserve">Оригинал счета на оплату за </w:t>
      </w:r>
      <w:r w:rsidR="00B30DED">
        <w:rPr>
          <w:rFonts w:ascii="Times New Roman" w:eastAsia="Calibri" w:hAnsi="Times New Roman" w:cs="Times New Roman"/>
          <w:sz w:val="24"/>
          <w:szCs w:val="24"/>
        </w:rPr>
        <w:t>выполненные</w:t>
      </w:r>
      <w:r w:rsidR="00400E75" w:rsidRPr="002A7F62">
        <w:rPr>
          <w:rFonts w:ascii="Times New Roman" w:eastAsia="Calibri" w:hAnsi="Times New Roman" w:cs="Times New Roman"/>
          <w:sz w:val="24"/>
          <w:szCs w:val="24"/>
        </w:rPr>
        <w:t xml:space="preserve"> и принятые </w:t>
      </w:r>
      <w:r w:rsidR="00B30DED">
        <w:rPr>
          <w:rFonts w:ascii="Times New Roman" w:eastAsia="Calibri" w:hAnsi="Times New Roman" w:cs="Times New Roman"/>
          <w:sz w:val="24"/>
          <w:szCs w:val="24"/>
        </w:rPr>
        <w:t>Работы</w:t>
      </w:r>
      <w:r w:rsidR="00400E75" w:rsidRPr="002A7F62">
        <w:rPr>
          <w:rFonts w:ascii="Times New Roman" w:eastAsia="Calibri" w:hAnsi="Times New Roman" w:cs="Times New Roman"/>
          <w:sz w:val="24"/>
          <w:szCs w:val="24"/>
        </w:rPr>
        <w:t xml:space="preserve"> </w:t>
      </w:r>
      <w:r w:rsidR="00B30DED">
        <w:rPr>
          <w:rFonts w:ascii="Times New Roman" w:eastAsia="Times New Roman" w:hAnsi="Times New Roman" w:cs="Times New Roman"/>
          <w:sz w:val="24"/>
          <w:szCs w:val="24"/>
          <w:lang w:eastAsia="ru-RU"/>
        </w:rPr>
        <w:t>Подрядчик</w:t>
      </w:r>
      <w:r w:rsidR="00400E75" w:rsidRPr="002A7F62">
        <w:rPr>
          <w:rFonts w:ascii="Times New Roman" w:eastAsia="Calibri" w:hAnsi="Times New Roman" w:cs="Times New Roman"/>
          <w:sz w:val="24"/>
          <w:szCs w:val="24"/>
        </w:rPr>
        <w:t xml:space="preserve"> направляет Заказчику в 1 (Одном) экземпляре </w:t>
      </w:r>
      <w:r w:rsidR="00400E75" w:rsidRPr="002A7F62">
        <w:rPr>
          <w:rFonts w:ascii="Times New Roman" w:eastAsia="Times New Roman" w:hAnsi="Times New Roman" w:cs="Times New Roman"/>
          <w:b/>
          <w:bCs/>
          <w:iCs/>
          <w:color w:val="FF0000"/>
          <w:sz w:val="24"/>
          <w:szCs w:val="24"/>
          <w:lang w:eastAsia="ru-RU"/>
        </w:rPr>
        <w:t>[в случае</w:t>
      </w:r>
      <w:r w:rsidR="00E131E1" w:rsidRPr="002A7F62">
        <w:rPr>
          <w:rFonts w:ascii="Times New Roman" w:eastAsia="Times New Roman" w:hAnsi="Times New Roman" w:cs="Times New Roman"/>
          <w:b/>
          <w:bCs/>
          <w:iCs/>
          <w:color w:val="FF0000"/>
          <w:sz w:val="24"/>
          <w:szCs w:val="24"/>
          <w:lang w:eastAsia="ru-RU"/>
        </w:rPr>
        <w:t>,</w:t>
      </w:r>
      <w:r w:rsidR="00400E75" w:rsidRPr="002A7F62">
        <w:rPr>
          <w:rFonts w:ascii="Times New Roman" w:eastAsia="Times New Roman" w:hAnsi="Times New Roman" w:cs="Times New Roman"/>
          <w:b/>
          <w:bCs/>
          <w:iCs/>
          <w:color w:val="FF0000"/>
          <w:sz w:val="24"/>
          <w:szCs w:val="24"/>
          <w:lang w:eastAsia="ru-RU"/>
        </w:rPr>
        <w:t xml:space="preserve"> если </w:t>
      </w:r>
      <w:r w:rsidR="00B30DED">
        <w:rPr>
          <w:rFonts w:ascii="Times New Roman" w:eastAsia="Times New Roman" w:hAnsi="Times New Roman" w:cs="Times New Roman"/>
          <w:b/>
          <w:bCs/>
          <w:iCs/>
          <w:color w:val="FF0000"/>
          <w:sz w:val="24"/>
          <w:szCs w:val="24"/>
          <w:lang w:eastAsia="ru-RU"/>
        </w:rPr>
        <w:t>Подрядчик</w:t>
      </w:r>
      <w:r w:rsidR="00400E75"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2F78A5" w:rsidRPr="002A7F62">
        <w:rPr>
          <w:rFonts w:ascii="Times New Roman" w:eastAsia="Times New Roman" w:hAnsi="Times New Roman" w:cs="Times New Roman"/>
          <w:sz w:val="24"/>
          <w:szCs w:val="24"/>
          <w:lang w:eastAsia="ru-RU"/>
        </w:rPr>
        <w:t>, а</w:t>
      </w:r>
      <w:r w:rsidR="00400E75" w:rsidRPr="002A7F62">
        <w:rPr>
          <w:rFonts w:ascii="Times New Roman" w:eastAsia="Times New Roman" w:hAnsi="Times New Roman" w:cs="Times New Roman"/>
          <w:sz w:val="24"/>
          <w:szCs w:val="24"/>
          <w:lang w:eastAsia="ru-RU"/>
        </w:rPr>
        <w:t xml:space="preserve"> также</w:t>
      </w:r>
      <w:r w:rsidR="002F78A5" w:rsidRPr="002A7F62">
        <w:rPr>
          <w:rFonts w:ascii="Times New Roman" w:eastAsia="Times New Roman" w:hAnsi="Times New Roman" w:cs="Times New Roman"/>
          <w:sz w:val="24"/>
          <w:szCs w:val="24"/>
          <w:lang w:eastAsia="ru-RU"/>
        </w:rPr>
        <w:t xml:space="preserve"> выставляет</w:t>
      </w:r>
      <w:r w:rsidR="00400E75" w:rsidRPr="002A7F62">
        <w:rPr>
          <w:rFonts w:ascii="Times New Roman" w:eastAsia="Times New Roman" w:hAnsi="Times New Roman" w:cs="Times New Roman"/>
          <w:sz w:val="24"/>
          <w:szCs w:val="24"/>
          <w:lang w:eastAsia="ru-RU"/>
        </w:rPr>
        <w:t xml:space="preserve"> счет-фактуру в соответствии с налоговым законодательством Российской Федерации.</w:t>
      </w:r>
    </w:p>
    <w:bookmarkEnd w:id="9"/>
    <w:bookmarkEnd w:id="10"/>
    <w:bookmarkEnd w:id="11"/>
    <w:bookmarkEnd w:id="12"/>
    <w:p w14:paraId="0CF5F81D" w14:textId="59EB69B7" w:rsidR="00387EC7" w:rsidRPr="002A7F62" w:rsidRDefault="00A85471" w:rsidP="00E37154">
      <w:pPr>
        <w:shd w:val="clear" w:color="auto" w:fill="FFFFFF"/>
        <w:tabs>
          <w:tab w:val="left" w:pos="709"/>
        </w:tabs>
        <w:spacing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ab/>
      </w:r>
      <w:r w:rsidR="00387EC7" w:rsidRPr="002A7F62">
        <w:rPr>
          <w:rFonts w:ascii="Times New Roman" w:eastAsia="Times New Roman" w:hAnsi="Times New Roman" w:cs="Times New Roman"/>
          <w:sz w:val="24"/>
          <w:szCs w:val="24"/>
          <w:lang w:eastAsia="ru-RU"/>
        </w:rPr>
        <w:t xml:space="preserve">2.3. </w:t>
      </w:r>
      <w:r w:rsidR="000220F1" w:rsidRPr="002A7F62">
        <w:rPr>
          <w:rFonts w:ascii="Times New Roman" w:eastAsia="Times New Roman" w:hAnsi="Times New Roman" w:cs="Times New Roman"/>
          <w:sz w:val="24"/>
          <w:szCs w:val="24"/>
          <w:lang w:eastAsia="ru-RU"/>
        </w:rPr>
        <w:t xml:space="preserve">Цена Договора, указанная в пункте 2.1 настоящего Договора, является приблизительной. Окончательная Цена Договора устанавливается после получения </w:t>
      </w:r>
      <w:r w:rsidR="000220F1" w:rsidRPr="002A7F62">
        <w:rPr>
          <w:rFonts w:ascii="Times New Roman" w:eastAsia="Times New Roman" w:hAnsi="Times New Roman" w:cs="Times New Roman"/>
          <w:sz w:val="24"/>
          <w:szCs w:val="24"/>
          <w:lang w:eastAsia="ru-RU"/>
        </w:rPr>
        <w:lastRenderedPageBreak/>
        <w:t xml:space="preserve">заключения независимой экспертной организации о достоверности </w:t>
      </w:r>
      <w:r w:rsidR="008B0DF3">
        <w:rPr>
          <w:rFonts w:ascii="Times New Roman" w:eastAsia="Times New Roman" w:hAnsi="Times New Roman" w:cs="Times New Roman"/>
          <w:sz w:val="24"/>
          <w:szCs w:val="24"/>
          <w:lang w:eastAsia="ru-RU"/>
        </w:rPr>
        <w:t>Цены Д</w:t>
      </w:r>
      <w:r w:rsidR="008B0DF3" w:rsidRPr="002A7F62">
        <w:rPr>
          <w:rFonts w:ascii="Times New Roman" w:eastAsia="Times New Roman" w:hAnsi="Times New Roman" w:cs="Times New Roman"/>
          <w:sz w:val="24"/>
          <w:szCs w:val="24"/>
          <w:lang w:eastAsia="ru-RU"/>
        </w:rPr>
        <w:t xml:space="preserve">оговора </w:t>
      </w:r>
      <w:r w:rsidR="000220F1" w:rsidRPr="002A7F62">
        <w:rPr>
          <w:rFonts w:ascii="Times New Roman" w:eastAsia="Times New Roman" w:hAnsi="Times New Roman" w:cs="Times New Roman"/>
          <w:sz w:val="24"/>
          <w:szCs w:val="24"/>
          <w:lang w:eastAsia="ru-RU"/>
        </w:rPr>
        <w:t xml:space="preserve">(далее – Заключение). </w:t>
      </w:r>
    </w:p>
    <w:p w14:paraId="7AD20D8D" w14:textId="64E7DB84" w:rsidR="00387EC7" w:rsidRPr="002A7F62" w:rsidRDefault="00387EC7" w:rsidP="006C1A75">
      <w:pPr>
        <w:shd w:val="clear" w:color="auto" w:fill="FFFFFF"/>
        <w:tabs>
          <w:tab w:val="left" w:pos="142"/>
          <w:tab w:val="left" w:pos="709"/>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качества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 иных условий настоящего Договора. </w:t>
      </w:r>
    </w:p>
    <w:p w14:paraId="0A493CB4" w14:textId="17439F4E" w:rsidR="00400E75" w:rsidRPr="002A7F62" w:rsidRDefault="00400E75" w:rsidP="0004685A">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в соответствии с </w:t>
      </w:r>
      <w:r w:rsidR="00B56A1A" w:rsidRPr="002A7F62">
        <w:rPr>
          <w:rFonts w:ascii="Times New Roman" w:eastAsia="Times New Roman" w:hAnsi="Times New Roman" w:cs="Times New Roman"/>
          <w:sz w:val="24"/>
          <w:szCs w:val="24"/>
          <w:lang w:eastAsia="ru-RU"/>
        </w:rPr>
        <w:t>З</w:t>
      </w:r>
      <w:r w:rsidRPr="002A7F62">
        <w:rPr>
          <w:rFonts w:ascii="Times New Roman" w:eastAsia="Times New Roman" w:hAnsi="Times New Roman" w:cs="Times New Roman"/>
          <w:sz w:val="24"/>
          <w:szCs w:val="24"/>
          <w:lang w:eastAsia="ru-RU"/>
        </w:rPr>
        <w:t>аключением стоимость не будет снижена, а также в случае, если стоимость не будет являться предметом экспертизы, то твердой Ценой Договора признается сумма, указанная в п. 2.1. Договора.</w:t>
      </w:r>
    </w:p>
    <w:p w14:paraId="07554FED" w14:textId="4688D9B9"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w:t>
      </w:r>
      <w:r w:rsidR="008F431B" w:rsidRPr="002A7F62">
        <w:rPr>
          <w:rFonts w:ascii="Times New Roman" w:eastAsia="Times New Roman" w:hAnsi="Times New Roman" w:cs="Times New Roman"/>
          <w:sz w:val="24"/>
          <w:szCs w:val="24"/>
          <w:lang w:eastAsia="ru-RU"/>
        </w:rPr>
        <w:t xml:space="preserve">счет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реквизиты которого указаны в разделе «Адреса, реквизиты и подписи Сторон» Договора, на основании оригинала счета, выставленного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w:t>
      </w:r>
    </w:p>
    <w:p w14:paraId="70621F8A" w14:textId="638D0E00" w:rsidR="001E1772" w:rsidRPr="002A7F62" w:rsidRDefault="001E1772"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Обязательства Заказчика по оплате за фактически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и принятые Заказчиком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считаются исполненными с даты списания денежных средств с расчетного счета Заказчика.</w:t>
      </w:r>
    </w:p>
    <w:p w14:paraId="50335130" w14:textId="77777777" w:rsidR="00400E75" w:rsidRPr="002A7F62" w:rsidRDefault="00400E75"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277797B5" w14:textId="0182391D" w:rsidR="0010597F" w:rsidRPr="002A7F62" w:rsidRDefault="0010597F" w:rsidP="00D55D46">
      <w:pPr>
        <w:pStyle w:val="a4"/>
        <w:numPr>
          <w:ilvl w:val="1"/>
          <w:numId w:val="23"/>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соглашению/договору о предоставлении гранта в форме субсидии из бюджета города Москвы </w:t>
      </w:r>
      <w:r w:rsidR="00247B24" w:rsidRPr="00247B24">
        <w:rPr>
          <w:rFonts w:ascii="Times New Roman" w:eastAsia="Times New Roman" w:hAnsi="Times New Roman" w:cs="Times New Roman"/>
          <w:sz w:val="24"/>
          <w:szCs w:val="24"/>
          <w:lang w:eastAsia="ru-RU"/>
        </w:rPr>
        <w:t>№ 13/ГП от 10.02.2025 г.</w:t>
      </w:r>
      <w:r w:rsidR="00247B24">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(далее – Грант). </w:t>
      </w:r>
    </w:p>
    <w:p w14:paraId="3203C53C" w14:textId="395A9D33" w:rsidR="0010597F" w:rsidRPr="002A7F62" w:rsidRDefault="0010597F"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2.8.1. Подписанием настоящего Договора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443BB24C" w14:textId="73075D85" w:rsidR="00400E75" w:rsidRPr="002A7F62" w:rsidRDefault="00400E75" w:rsidP="00D55D46">
      <w:pPr>
        <w:pStyle w:val="a4"/>
        <w:numPr>
          <w:ilvl w:val="2"/>
          <w:numId w:val="39"/>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сроков оплаты и</w:t>
      </w:r>
      <w:r w:rsidR="0088285F"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или объема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4133DD8F" w14:textId="7EEF6763" w:rsidR="00400E75" w:rsidRPr="002A7F62" w:rsidRDefault="00400E75" w:rsidP="00D55D46">
      <w:pPr>
        <w:pStyle w:val="a4"/>
        <w:numPr>
          <w:ilvl w:val="1"/>
          <w:numId w:val="39"/>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E967B40" w14:textId="39C0E61A" w:rsidR="0010597F" w:rsidRPr="002A7F62" w:rsidRDefault="0010597F" w:rsidP="00D55D46">
      <w:pPr>
        <w:numPr>
          <w:ilvl w:val="1"/>
          <w:numId w:val="39"/>
        </w:numPr>
        <w:tabs>
          <w:tab w:val="left" w:pos="1134"/>
        </w:tabs>
        <w:spacing w:after="0" w:line="240" w:lineRule="auto"/>
        <w:ind w:left="0" w:right="-2" w:firstLine="710"/>
        <w:contextualSpacing/>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 xml:space="preserve">Заказчик вправе изменить (увеличить или уменьшить) не более чем на 10% (десять процентов) предусмотренный Договором объем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При изменении объема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w:t>
      </w:r>
      <w:r w:rsidR="0007141B" w:rsidRPr="002A7F62">
        <w:rPr>
          <w:rFonts w:ascii="Times New Roman" w:hAnsi="Times New Roman" w:cs="Times New Roman"/>
          <w:sz w:val="24"/>
          <w:szCs w:val="24"/>
          <w:shd w:val="clear" w:color="auto" w:fill="FFFFFF"/>
        </w:rPr>
        <w:t>Ц</w:t>
      </w:r>
      <w:r w:rsidRPr="002A7F62">
        <w:rPr>
          <w:rFonts w:ascii="Times New Roman" w:hAnsi="Times New Roman" w:cs="Times New Roman"/>
          <w:sz w:val="24"/>
          <w:szCs w:val="24"/>
          <w:shd w:val="clear" w:color="auto" w:fill="FFFFFF"/>
        </w:rPr>
        <w:t>ена договора изменяется по соглашению Сторон так же не более чем на 10% (десять процентов).</w:t>
      </w:r>
    </w:p>
    <w:p w14:paraId="51C86378" w14:textId="77777777" w:rsidR="00CE0AC8" w:rsidRPr="002A7F62" w:rsidRDefault="00CE0AC8" w:rsidP="00D55D46">
      <w:pPr>
        <w:pStyle w:val="a4"/>
        <w:spacing w:after="0" w:line="240" w:lineRule="auto"/>
        <w:ind w:left="709"/>
        <w:contextualSpacing w:val="0"/>
        <w:jc w:val="both"/>
        <w:rPr>
          <w:rFonts w:ascii="Times New Roman" w:eastAsia="Times New Roman" w:hAnsi="Times New Roman" w:cs="Times New Roman"/>
          <w:sz w:val="24"/>
          <w:szCs w:val="24"/>
          <w:lang w:eastAsia="ru-RU"/>
        </w:rPr>
      </w:pPr>
    </w:p>
    <w:p w14:paraId="5FF5A82B" w14:textId="6F137A23" w:rsidR="00A07CE0" w:rsidRPr="002A7F62" w:rsidRDefault="003662B1" w:rsidP="00D55D46">
      <w:pPr>
        <w:pStyle w:val="10"/>
        <w:numPr>
          <w:ilvl w:val="0"/>
          <w:numId w:val="39"/>
        </w:numPr>
        <w:ind w:left="357" w:hanging="357"/>
      </w:pPr>
      <w:r w:rsidRPr="002A7F62">
        <w:t xml:space="preserve">Сроки </w:t>
      </w:r>
      <w:r w:rsidR="00556ED2">
        <w:t>выполнения</w:t>
      </w:r>
      <w:r w:rsidRPr="002A7F62">
        <w:t xml:space="preserve"> </w:t>
      </w:r>
      <w:r w:rsidR="00F12A04">
        <w:t>Работ</w:t>
      </w:r>
    </w:p>
    <w:p w14:paraId="6E4156C6" w14:textId="41421FDF" w:rsidR="00A07CE0" w:rsidRPr="00433198" w:rsidRDefault="00A07CE0"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eastAsia="Times New Roman" w:hAnsi="Times New Roman" w:cs="Times New Roman"/>
          <w:sz w:val="24"/>
          <w:szCs w:val="24"/>
          <w:lang w:eastAsia="ru-RU"/>
        </w:rPr>
        <w:t xml:space="preserve">Сроки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w:t>
      </w:r>
      <w:r w:rsidR="009D6044" w:rsidRPr="002A7F62">
        <w:rPr>
          <w:rFonts w:ascii="Times New Roman" w:eastAsia="Times New Roman" w:hAnsi="Times New Roman" w:cs="Times New Roman"/>
          <w:sz w:val="24"/>
          <w:szCs w:val="24"/>
          <w:lang w:eastAsia="ru-RU"/>
        </w:rPr>
        <w:t xml:space="preserve"> указан</w:t>
      </w:r>
      <w:r w:rsidR="004E1EE1" w:rsidRPr="002A7F62">
        <w:rPr>
          <w:rFonts w:ascii="Times New Roman" w:eastAsia="Times New Roman" w:hAnsi="Times New Roman" w:cs="Times New Roman"/>
          <w:sz w:val="24"/>
          <w:szCs w:val="24"/>
          <w:lang w:eastAsia="ru-RU"/>
        </w:rPr>
        <w:t>ы</w:t>
      </w:r>
      <w:r w:rsidR="009D6044" w:rsidRPr="002A7F62">
        <w:rPr>
          <w:rFonts w:ascii="Times New Roman" w:eastAsia="Times New Roman" w:hAnsi="Times New Roman" w:cs="Times New Roman"/>
          <w:sz w:val="24"/>
          <w:szCs w:val="24"/>
          <w:lang w:eastAsia="ru-RU"/>
        </w:rPr>
        <w:t xml:space="preserve"> в Техническом задании</w:t>
      </w:r>
      <w:r w:rsidR="00B826DB" w:rsidRPr="002A7F62">
        <w:rPr>
          <w:rFonts w:ascii="Times New Roman" w:eastAsia="Times New Roman" w:hAnsi="Times New Roman" w:cs="Times New Roman"/>
          <w:sz w:val="24"/>
          <w:szCs w:val="24"/>
          <w:lang w:eastAsia="ru-RU"/>
        </w:rPr>
        <w:t>.</w:t>
      </w:r>
    </w:p>
    <w:p w14:paraId="6DB275D4" w14:textId="7404A62B" w:rsidR="008B0DF3" w:rsidRPr="002A7F62" w:rsidRDefault="008B0DF3" w:rsidP="00D55D46">
      <w:pPr>
        <w:pStyle w:val="a4"/>
        <w:numPr>
          <w:ilvl w:val="1"/>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8B0DF3">
        <w:rPr>
          <w:rFonts w:ascii="Times New Roman" w:hAnsi="Times New Roman" w:cs="Times New Roman"/>
          <w:sz w:val="24"/>
          <w:szCs w:val="24"/>
        </w:rPr>
        <w:t>Подрядчик вправе досрочно выполнить Работы, предусмотренные Договором, только по письменному согласованию с Заказчиком.</w:t>
      </w:r>
    </w:p>
    <w:p w14:paraId="79A2E89C" w14:textId="77777777" w:rsidR="0031498F" w:rsidRDefault="0031498F" w:rsidP="0031498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472484B" w14:textId="508ABE24" w:rsidR="00A07CE0" w:rsidRPr="002A7F62" w:rsidRDefault="004468C0" w:rsidP="00D55D46">
      <w:pPr>
        <w:pStyle w:val="10"/>
        <w:numPr>
          <w:ilvl w:val="0"/>
          <w:numId w:val="24"/>
        </w:numPr>
        <w:ind w:left="357" w:hanging="357"/>
      </w:pPr>
      <w:r w:rsidRPr="002A7F62">
        <w:t xml:space="preserve">Порядок сдачи-приемки </w:t>
      </w:r>
      <w:r w:rsidR="00D404BA">
        <w:t>выполненных</w:t>
      </w:r>
      <w:r w:rsidRPr="002A7F62">
        <w:t xml:space="preserve"> </w:t>
      </w:r>
      <w:r w:rsidR="00F12A04">
        <w:t>Работ</w:t>
      </w:r>
    </w:p>
    <w:p w14:paraId="2E36DBFB" w14:textId="5557D418" w:rsidR="00D35EEC" w:rsidRPr="002A7F62" w:rsidRDefault="00D35EEC" w:rsidP="00D55D46">
      <w:pPr>
        <w:pStyle w:val="a4"/>
        <w:numPr>
          <w:ilvl w:val="1"/>
          <w:numId w:val="24"/>
        </w:numPr>
        <w:tabs>
          <w:tab w:val="left" w:pos="709"/>
        </w:tabs>
        <w:spacing w:after="0" w:line="240" w:lineRule="auto"/>
        <w:ind w:left="0" w:right="-2" w:firstLine="709"/>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 Не позднее рабочего дня, следующего за днем завершения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направляет в свободной форме уведомление Заказчику о факте завершения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eastAsia="Times New Roman" w:hAnsi="Times New Roman" w:cs="Times New Roman"/>
          <w:sz w:val="24"/>
          <w:szCs w:val="24"/>
          <w:lang w:eastAsia="ru-RU"/>
        </w:rPr>
        <w:t xml:space="preserve">. </w:t>
      </w:r>
    </w:p>
    <w:p w14:paraId="14108897" w14:textId="73624626" w:rsidR="00DB2025" w:rsidRDefault="00A07CE0" w:rsidP="00DB2025">
      <w:pPr>
        <w:shd w:val="clear" w:color="auto" w:fill="FFFFFF"/>
        <w:spacing w:after="0" w:line="240" w:lineRule="auto"/>
        <w:jc w:val="both"/>
        <w:rPr>
          <w:rFonts w:ascii="Times New Roman" w:eastAsia="Calibri" w:hAnsi="Times New Roman" w:cs="Times New Roman"/>
          <w:sz w:val="24"/>
          <w:szCs w:val="24"/>
        </w:rPr>
      </w:pPr>
      <w:r w:rsidRPr="002A7F62">
        <w:rPr>
          <w:rFonts w:ascii="Times New Roman" w:eastAsia="Times New Roman" w:hAnsi="Times New Roman" w:cs="Times New Roman"/>
          <w:sz w:val="24"/>
          <w:szCs w:val="24"/>
          <w:lang w:eastAsia="ru-RU"/>
        </w:rPr>
        <w:t xml:space="preserve">Не позднее </w:t>
      </w:r>
      <w:r w:rsidR="00E37154" w:rsidRPr="00DB2025">
        <w:rPr>
          <w:rFonts w:ascii="Times New Roman" w:eastAsia="Times New Roman" w:hAnsi="Times New Roman" w:cs="Times New Roman"/>
          <w:sz w:val="24"/>
          <w:szCs w:val="24"/>
          <w:lang w:eastAsia="ru-RU"/>
        </w:rPr>
        <w:t>10</w:t>
      </w:r>
      <w:r w:rsidRPr="002A7F62">
        <w:rPr>
          <w:rFonts w:ascii="Times New Roman" w:eastAsia="Times New Roman" w:hAnsi="Times New Roman" w:cs="Times New Roman"/>
          <w:sz w:val="24"/>
          <w:szCs w:val="24"/>
          <w:lang w:eastAsia="ru-RU"/>
        </w:rPr>
        <w:t xml:space="preserve"> (</w:t>
      </w:r>
      <w:r w:rsidR="00E37154">
        <w:rPr>
          <w:rFonts w:ascii="Times New Roman" w:eastAsia="Times New Roman" w:hAnsi="Times New Roman" w:cs="Times New Roman"/>
          <w:sz w:val="24"/>
          <w:szCs w:val="24"/>
          <w:lang w:eastAsia="ru-RU"/>
        </w:rPr>
        <w:t>десяти</w:t>
      </w:r>
      <w:r w:rsidRPr="002A7F62">
        <w:rPr>
          <w:rFonts w:ascii="Times New Roman" w:eastAsia="Times New Roman" w:hAnsi="Times New Roman" w:cs="Times New Roman"/>
          <w:sz w:val="24"/>
          <w:szCs w:val="24"/>
          <w:lang w:eastAsia="ru-RU"/>
        </w:rPr>
        <w:t>)</w:t>
      </w:r>
      <w:r w:rsidR="00E37154">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после завершения </w:t>
      </w:r>
      <w:r w:rsidR="00556ED2">
        <w:rPr>
          <w:rFonts w:ascii="Times New Roman" w:eastAsia="Times New Roman" w:hAnsi="Times New Roman" w:cs="Times New Roman"/>
          <w:sz w:val="24"/>
          <w:szCs w:val="24"/>
          <w:lang w:eastAsia="ru-RU"/>
        </w:rPr>
        <w:t>выполнения</w:t>
      </w:r>
      <w:r w:rsidR="0008102D"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E37154">
        <w:rPr>
          <w:rFonts w:ascii="Times New Roman" w:eastAsia="Times New Roman" w:hAnsi="Times New Roman" w:cs="Times New Roman"/>
          <w:sz w:val="24"/>
          <w:szCs w:val="24"/>
          <w:lang w:eastAsia="ru-RU"/>
        </w:rPr>
        <w:t xml:space="preserve">, </w:t>
      </w:r>
      <w:r w:rsidR="00E37154" w:rsidRPr="0052333E">
        <w:rPr>
          <w:rFonts w:ascii="Times New Roman" w:eastAsia="Times New Roman" w:hAnsi="Times New Roman" w:cs="Times New Roman"/>
          <w:sz w:val="24"/>
          <w:szCs w:val="24"/>
          <w:lang w:eastAsia="ru-RU"/>
        </w:rPr>
        <w:t>но не ранее получения Заказчиком Заключения (пункт 2.3 настоящего Договора),</w:t>
      </w:r>
      <w:r w:rsidR="00E37154">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представляет Заказчику с сопроводительным письмом </w:t>
      </w:r>
      <w:r w:rsidR="008A17C1" w:rsidRPr="002A7F62">
        <w:rPr>
          <w:rFonts w:ascii="Times New Roman" w:hAnsi="Times New Roman" w:cs="Times New Roman"/>
          <w:sz w:val="24"/>
          <w:szCs w:val="24"/>
          <w:shd w:val="clear" w:color="auto" w:fill="FFFFFF"/>
        </w:rPr>
        <w:t xml:space="preserve">на бумажном носителе и записанные на </w:t>
      </w:r>
      <w:r w:rsidR="008A17C1" w:rsidRPr="002A7F62">
        <w:rPr>
          <w:rFonts w:ascii="Times New Roman" w:hAnsi="Times New Roman" w:cs="Times New Roman"/>
          <w:sz w:val="24"/>
          <w:szCs w:val="24"/>
          <w:shd w:val="clear" w:color="auto" w:fill="FFFFFF"/>
          <w:lang w:val="en-US"/>
        </w:rPr>
        <w:t>USB</w:t>
      </w:r>
      <w:r w:rsidR="008A17C1" w:rsidRPr="002A7F62">
        <w:rPr>
          <w:rFonts w:ascii="Times New Roman" w:hAnsi="Times New Roman" w:cs="Times New Roman"/>
          <w:sz w:val="24"/>
          <w:szCs w:val="24"/>
          <w:shd w:val="clear" w:color="auto" w:fill="FFFFFF"/>
        </w:rPr>
        <w:t>-накопитель</w:t>
      </w:r>
      <w:r w:rsidR="008A17C1" w:rsidRPr="002A7F62">
        <w:rPr>
          <w:rFonts w:ascii="Times New Roman" w:eastAsia="Calibri" w:hAnsi="Times New Roman" w:cs="Times New Roman"/>
          <w:sz w:val="24"/>
          <w:szCs w:val="24"/>
        </w:rPr>
        <w:t xml:space="preserve"> </w:t>
      </w:r>
      <w:r w:rsidRPr="002A7F62">
        <w:rPr>
          <w:rFonts w:ascii="Times New Roman" w:eastAsia="Calibri" w:hAnsi="Times New Roman" w:cs="Times New Roman"/>
          <w:sz w:val="24"/>
          <w:szCs w:val="24"/>
        </w:rPr>
        <w:t>оригина</w:t>
      </w:r>
      <w:r w:rsidR="004468C0" w:rsidRPr="002A7F62">
        <w:rPr>
          <w:rFonts w:ascii="Times New Roman" w:eastAsia="Calibri" w:hAnsi="Times New Roman" w:cs="Times New Roman"/>
          <w:sz w:val="24"/>
          <w:szCs w:val="24"/>
        </w:rPr>
        <w:t xml:space="preserve">лы надлежаще оформленных </w:t>
      </w:r>
      <w:r w:rsidR="00E36E66" w:rsidRPr="002A7F62">
        <w:rPr>
          <w:rFonts w:ascii="Times New Roman" w:eastAsia="Calibri" w:hAnsi="Times New Roman" w:cs="Times New Roman"/>
          <w:sz w:val="24"/>
          <w:szCs w:val="24"/>
        </w:rPr>
        <w:t xml:space="preserve">и подписанных </w:t>
      </w:r>
      <w:r w:rsidR="00B667F8">
        <w:rPr>
          <w:rFonts w:ascii="Times New Roman" w:eastAsia="Calibri" w:hAnsi="Times New Roman" w:cs="Times New Roman"/>
          <w:sz w:val="24"/>
          <w:szCs w:val="24"/>
        </w:rPr>
        <w:t>Подрядчиком</w:t>
      </w:r>
      <w:r w:rsidR="00E36E66" w:rsidRPr="002A7F62">
        <w:rPr>
          <w:rFonts w:ascii="Times New Roman" w:eastAsia="Calibri" w:hAnsi="Times New Roman" w:cs="Times New Roman"/>
          <w:sz w:val="24"/>
          <w:szCs w:val="24"/>
        </w:rPr>
        <w:t xml:space="preserve"> </w:t>
      </w:r>
      <w:r w:rsidRPr="002A7F62">
        <w:rPr>
          <w:rFonts w:ascii="Times New Roman" w:eastAsia="Calibri" w:hAnsi="Times New Roman" w:cs="Times New Roman"/>
          <w:sz w:val="24"/>
          <w:szCs w:val="24"/>
        </w:rPr>
        <w:t>следующих отчетных документов</w:t>
      </w:r>
      <w:r w:rsidR="00E36E66" w:rsidRPr="002A7F62">
        <w:rPr>
          <w:rFonts w:ascii="Times New Roman" w:eastAsia="Calibri" w:hAnsi="Times New Roman" w:cs="Times New Roman"/>
          <w:sz w:val="24"/>
          <w:szCs w:val="24"/>
        </w:rPr>
        <w:t xml:space="preserve"> (далее – Отчетные документы)</w:t>
      </w:r>
      <w:r w:rsidR="00DB2025">
        <w:rPr>
          <w:rFonts w:ascii="Times New Roman" w:eastAsia="Calibri" w:hAnsi="Times New Roman" w:cs="Times New Roman"/>
          <w:sz w:val="24"/>
          <w:szCs w:val="24"/>
        </w:rPr>
        <w:t>:</w:t>
      </w:r>
    </w:p>
    <w:p w14:paraId="1773DA8B" w14:textId="77777777" w:rsidR="00DB2025" w:rsidRDefault="00DB2025" w:rsidP="00DB2025">
      <w:pPr>
        <w:shd w:val="clear" w:color="auto" w:fill="FFFFFF"/>
        <w:spacing w:after="0" w:line="240" w:lineRule="auto"/>
        <w:jc w:val="both"/>
        <w:rPr>
          <w:rFonts w:ascii="Times New Roman" w:hAnsi="Times New Roman" w:cs="Times New Roman"/>
          <w:sz w:val="24"/>
          <w:szCs w:val="24"/>
          <w:shd w:val="clear" w:color="auto" w:fill="FFFFFF"/>
        </w:rPr>
      </w:pPr>
    </w:p>
    <w:p w14:paraId="32DF144B" w14:textId="37C17775" w:rsidR="00A91FBB" w:rsidRDefault="00A91FBB" w:rsidP="00D55D46">
      <w:pPr>
        <w:tabs>
          <w:tab w:val="left" w:pos="1134"/>
        </w:tabs>
        <w:spacing w:line="240" w:lineRule="auto"/>
        <w:ind w:right="-2"/>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w:t>
      </w:r>
      <w:r w:rsidR="00E37154">
        <w:rPr>
          <w:rFonts w:ascii="Times New Roman" w:hAnsi="Times New Roman" w:cs="Times New Roman"/>
          <w:sz w:val="24"/>
          <w:szCs w:val="24"/>
          <w:shd w:val="clear" w:color="auto" w:fill="FFFFFF"/>
        </w:rPr>
        <w:t xml:space="preserve"> </w:t>
      </w:r>
      <w:r w:rsidR="004B3FAC">
        <w:rPr>
          <w:rFonts w:ascii="Times New Roman" w:hAnsi="Times New Roman" w:cs="Times New Roman"/>
          <w:sz w:val="24"/>
          <w:szCs w:val="24"/>
          <w:shd w:val="clear" w:color="auto" w:fill="FFFFFF"/>
        </w:rPr>
        <w:t>Акт сдачи-приемки выполненных работ</w:t>
      </w:r>
      <w:r w:rsidRPr="002A7F62">
        <w:rPr>
          <w:rFonts w:ascii="Times New Roman" w:hAnsi="Times New Roman" w:cs="Times New Roman"/>
          <w:sz w:val="24"/>
          <w:szCs w:val="24"/>
          <w:shd w:val="clear" w:color="auto" w:fill="FFFFFF"/>
        </w:rPr>
        <w:t xml:space="preserve"> по форме согласно Приложению № 5 к Договору в 2 (двух) экземплярах;</w:t>
      </w:r>
      <w:bookmarkStart w:id="14" w:name="_Hlk112835428"/>
    </w:p>
    <w:p w14:paraId="487239B4" w14:textId="77777777" w:rsidR="005C0507" w:rsidRDefault="005C0507" w:rsidP="005C0507">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4F5401">
        <w:rPr>
          <w:rFonts w:ascii="Times New Roman" w:hAnsi="Times New Roman" w:cs="Times New Roman"/>
          <w:spacing w:val="-4"/>
          <w:sz w:val="24"/>
        </w:rPr>
        <w:t xml:space="preserve">Акт </w:t>
      </w:r>
      <w:r w:rsidRPr="002F121E">
        <w:rPr>
          <w:rFonts w:ascii="Times New Roman" w:hAnsi="Times New Roman" w:cs="Times New Roman"/>
          <w:sz w:val="24"/>
          <w:szCs w:val="24"/>
          <w:shd w:val="clear" w:color="auto" w:fill="FFFFFF"/>
        </w:rPr>
        <w:t>о приемке выполненных работ по форме КС-2;</w:t>
      </w:r>
    </w:p>
    <w:p w14:paraId="5C4B1BB1" w14:textId="611C9783" w:rsidR="005C0507" w:rsidRPr="002A7F62" w:rsidRDefault="005C0507" w:rsidP="005C0507">
      <w:pPr>
        <w:tabs>
          <w:tab w:val="left" w:pos="1134"/>
        </w:tabs>
        <w:spacing w:line="240" w:lineRule="auto"/>
        <w:ind w:right="-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2F121E">
        <w:rPr>
          <w:rFonts w:ascii="Times New Roman" w:hAnsi="Times New Roman" w:cs="Times New Roman"/>
          <w:sz w:val="24"/>
          <w:szCs w:val="24"/>
          <w:shd w:val="clear" w:color="auto" w:fill="FFFFFF"/>
        </w:rPr>
        <w:t>Справка стоимости выполненных работ и затрат по форме КС-3;</w:t>
      </w:r>
    </w:p>
    <w:p w14:paraId="38749E8A" w14:textId="6BD37605" w:rsidR="00EC415F" w:rsidRPr="002A7F62" w:rsidRDefault="00A91FBB" w:rsidP="005C0507">
      <w:pPr>
        <w:tabs>
          <w:tab w:val="left" w:pos="1134"/>
        </w:tabs>
        <w:spacing w:line="240" w:lineRule="auto"/>
        <w:ind w:right="-2"/>
        <w:jc w:val="both"/>
        <w:rPr>
          <w:rFonts w:ascii="Times New Roman" w:eastAsia="Calibri" w:hAnsi="Times New Roman" w:cs="Times New Roman"/>
          <w:sz w:val="24"/>
          <w:szCs w:val="24"/>
        </w:rPr>
      </w:pPr>
      <w:r w:rsidRPr="002A7F62">
        <w:rPr>
          <w:rFonts w:ascii="Times New Roman" w:hAnsi="Times New Roman" w:cs="Times New Roman"/>
          <w:sz w:val="24"/>
          <w:szCs w:val="24"/>
          <w:shd w:val="clear" w:color="auto" w:fill="FFFFFF"/>
        </w:rPr>
        <w:t>-</w:t>
      </w:r>
      <w:r w:rsidR="00E37154">
        <w:rPr>
          <w:rFonts w:ascii="Times New Roman" w:hAnsi="Times New Roman" w:cs="Times New Roman"/>
          <w:sz w:val="24"/>
          <w:szCs w:val="24"/>
          <w:shd w:val="clear" w:color="auto" w:fill="FFFFFF"/>
        </w:rPr>
        <w:t xml:space="preserve"> </w:t>
      </w:r>
      <w:r w:rsidRPr="002A7F62">
        <w:rPr>
          <w:rFonts w:ascii="Times New Roman" w:hAnsi="Times New Roman" w:cs="Times New Roman"/>
          <w:sz w:val="24"/>
          <w:szCs w:val="24"/>
          <w:shd w:val="clear" w:color="auto" w:fill="FFFFFF"/>
        </w:rPr>
        <w:t xml:space="preserve">Отчет об </w:t>
      </w:r>
      <w:r w:rsidR="00D404BA">
        <w:rPr>
          <w:rFonts w:ascii="Times New Roman" w:hAnsi="Times New Roman" w:cs="Times New Roman"/>
          <w:sz w:val="24"/>
          <w:szCs w:val="24"/>
          <w:shd w:val="clear" w:color="auto" w:fill="FFFFFF"/>
        </w:rPr>
        <w:t>выполненных</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ах по Договору</w:t>
      </w:r>
      <w:r w:rsidR="00A3280B">
        <w:rPr>
          <w:rFonts w:ascii="Times New Roman" w:hAnsi="Times New Roman" w:cs="Times New Roman"/>
          <w:sz w:val="24"/>
          <w:szCs w:val="24"/>
          <w:shd w:val="clear" w:color="auto" w:fill="FFFFFF"/>
        </w:rPr>
        <w:t xml:space="preserve"> по форме </w:t>
      </w:r>
      <w:r w:rsidR="00A3280B" w:rsidRPr="002A7F62">
        <w:rPr>
          <w:rFonts w:ascii="Times New Roman" w:hAnsi="Times New Roman" w:cs="Times New Roman"/>
          <w:sz w:val="24"/>
          <w:szCs w:val="24"/>
          <w:shd w:val="clear" w:color="auto" w:fill="FFFFFF"/>
        </w:rPr>
        <w:t xml:space="preserve">согласно Приложению № </w:t>
      </w:r>
      <w:r w:rsidR="00A3280B">
        <w:rPr>
          <w:rFonts w:ascii="Times New Roman" w:hAnsi="Times New Roman" w:cs="Times New Roman"/>
          <w:sz w:val="24"/>
          <w:szCs w:val="24"/>
          <w:shd w:val="clear" w:color="auto" w:fill="FFFFFF"/>
        </w:rPr>
        <w:t>3,</w:t>
      </w:r>
      <w:r w:rsidRPr="002A7F62">
        <w:rPr>
          <w:rFonts w:ascii="Times New Roman" w:hAnsi="Times New Roman" w:cs="Times New Roman"/>
          <w:sz w:val="24"/>
          <w:szCs w:val="24"/>
          <w:shd w:val="clear" w:color="auto" w:fill="FFFFFF"/>
        </w:rPr>
        <w:t xml:space="preserve"> составленный согласно утвержденному Сторонами Регламенту составления отчета об </w:t>
      </w:r>
      <w:r w:rsidR="00D404BA">
        <w:rPr>
          <w:rFonts w:ascii="Times New Roman" w:hAnsi="Times New Roman" w:cs="Times New Roman"/>
          <w:sz w:val="24"/>
          <w:szCs w:val="24"/>
          <w:shd w:val="clear" w:color="auto" w:fill="FFFFFF"/>
        </w:rPr>
        <w:t>выполненных</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ах (Приложение № 4 к Договору) в 2 (двух) экземплярах</w:t>
      </w:r>
      <w:r w:rsidR="005C0507">
        <w:rPr>
          <w:rFonts w:ascii="Times New Roman" w:hAnsi="Times New Roman" w:cs="Times New Roman"/>
          <w:sz w:val="24"/>
          <w:szCs w:val="24"/>
          <w:shd w:val="clear" w:color="auto" w:fill="FFFFFF"/>
        </w:rPr>
        <w:t>.</w:t>
      </w:r>
      <w:bookmarkStart w:id="15" w:name="_Hlk112944916"/>
      <w:bookmarkEnd w:id="14"/>
    </w:p>
    <w:bookmarkEnd w:id="15"/>
    <w:p w14:paraId="1339FD38" w14:textId="58F57BD0" w:rsidR="00225384" w:rsidRPr="002A7F62" w:rsidRDefault="00225384" w:rsidP="00D55D46">
      <w:pPr>
        <w:numPr>
          <w:ilvl w:val="1"/>
          <w:numId w:val="24"/>
        </w:numPr>
        <w:tabs>
          <w:tab w:val="left" w:pos="709"/>
        </w:tabs>
        <w:spacing w:after="0" w:line="240" w:lineRule="auto"/>
        <w:ind w:left="0" w:right="-2" w:firstLine="709"/>
        <w:contextualSpacing/>
        <w:jc w:val="both"/>
        <w:rPr>
          <w:rFonts w:ascii="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Заказчик не обязан приступать к рассмотрению представленных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документов ранее установленного пунктом 4.1 настоящего Договора срока.</w:t>
      </w:r>
    </w:p>
    <w:p w14:paraId="392BC01C" w14:textId="13516A9E" w:rsidR="001E1BB1"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 в течение</w:t>
      </w:r>
      <w:r w:rsidRPr="002A7F62">
        <w:rPr>
          <w:rFonts w:ascii="Times New Roman" w:eastAsia="Times New Roman" w:hAnsi="Times New Roman" w:cs="Times New Roman"/>
          <w:i/>
          <w:iCs/>
          <w:sz w:val="24"/>
          <w:szCs w:val="24"/>
          <w:lang w:eastAsia="ru-RU"/>
        </w:rPr>
        <w:t xml:space="preserve"> </w:t>
      </w:r>
      <w:r w:rsidR="00225384" w:rsidRPr="002A7F62">
        <w:rPr>
          <w:rFonts w:ascii="Times New Roman" w:eastAsia="Times New Roman" w:hAnsi="Times New Roman" w:cs="Times New Roman"/>
          <w:iCs/>
          <w:sz w:val="24"/>
          <w:szCs w:val="24"/>
          <w:lang w:eastAsia="ru-RU"/>
        </w:rPr>
        <w:t>30</w:t>
      </w:r>
      <w:r w:rsidRPr="002A7F62">
        <w:rPr>
          <w:rFonts w:ascii="Times New Roman" w:eastAsia="Times New Roman" w:hAnsi="Times New Roman" w:cs="Times New Roman"/>
          <w:iCs/>
          <w:sz w:val="24"/>
          <w:szCs w:val="24"/>
          <w:lang w:eastAsia="ru-RU"/>
        </w:rPr>
        <w:t xml:space="preserve"> (</w:t>
      </w:r>
      <w:r w:rsidR="00225384" w:rsidRPr="002A7F62">
        <w:rPr>
          <w:rFonts w:ascii="Times New Roman" w:eastAsia="Times New Roman" w:hAnsi="Times New Roman" w:cs="Times New Roman"/>
          <w:iCs/>
          <w:sz w:val="24"/>
          <w:szCs w:val="24"/>
          <w:lang w:eastAsia="ru-RU"/>
        </w:rPr>
        <w:t>Тридцати</w:t>
      </w:r>
      <w:r w:rsidRPr="002A7F62">
        <w:rPr>
          <w:rFonts w:ascii="Times New Roman" w:eastAsia="Times New Roman" w:hAnsi="Times New Roman" w:cs="Times New Roman"/>
          <w:iCs/>
          <w:sz w:val="24"/>
          <w:szCs w:val="24"/>
          <w:lang w:eastAsia="ru-RU"/>
        </w:rPr>
        <w:t>)</w:t>
      </w:r>
      <w:r w:rsidRPr="002A7F62">
        <w:rPr>
          <w:rFonts w:ascii="Times New Roman" w:eastAsia="Times New Roman" w:hAnsi="Times New Roman" w:cs="Times New Roman"/>
          <w:i/>
          <w:iCs/>
          <w:sz w:val="24"/>
          <w:szCs w:val="24"/>
          <w:lang w:eastAsia="ru-RU"/>
        </w:rPr>
        <w:t xml:space="preserve"> </w:t>
      </w:r>
      <w:r w:rsidRPr="002A7F62">
        <w:rPr>
          <w:rFonts w:ascii="Times New Roman" w:eastAsia="Times New Roman" w:hAnsi="Times New Roman" w:cs="Times New Roman"/>
          <w:sz w:val="24"/>
          <w:szCs w:val="24"/>
          <w:lang w:eastAsia="ru-RU"/>
        </w:rPr>
        <w:t xml:space="preserve">рабочих дней с даты получения </w:t>
      </w:r>
      <w:r w:rsidR="00E36E66" w:rsidRPr="002A7F62">
        <w:rPr>
          <w:rFonts w:ascii="Times New Roman" w:eastAsia="Times New Roman" w:hAnsi="Times New Roman" w:cs="Times New Roman"/>
          <w:sz w:val="24"/>
          <w:szCs w:val="24"/>
          <w:lang w:eastAsia="ru-RU"/>
        </w:rPr>
        <w:t xml:space="preserve">Отчетных </w:t>
      </w:r>
      <w:r w:rsidRPr="002A7F62">
        <w:rPr>
          <w:rFonts w:ascii="Times New Roman" w:eastAsia="Times New Roman" w:hAnsi="Times New Roman" w:cs="Times New Roman"/>
          <w:sz w:val="24"/>
          <w:szCs w:val="24"/>
          <w:lang w:eastAsia="ru-RU"/>
        </w:rPr>
        <w:t xml:space="preserve">документов, обязуется рассмотреть </w:t>
      </w:r>
      <w:r w:rsidR="002D0050" w:rsidRPr="002A7F62">
        <w:rPr>
          <w:rFonts w:ascii="Times New Roman" w:eastAsia="Times New Roman" w:hAnsi="Times New Roman" w:cs="Times New Roman"/>
          <w:sz w:val="24"/>
          <w:szCs w:val="24"/>
          <w:lang w:eastAsia="ru-RU"/>
        </w:rPr>
        <w:t xml:space="preserve">их </w:t>
      </w:r>
      <w:r w:rsidRPr="002A7F62">
        <w:rPr>
          <w:rFonts w:ascii="Times New Roman" w:eastAsia="Times New Roman" w:hAnsi="Times New Roman" w:cs="Times New Roman"/>
          <w:sz w:val="24"/>
          <w:szCs w:val="24"/>
          <w:lang w:eastAsia="ru-RU"/>
        </w:rPr>
        <w:t xml:space="preserve">и осуществить приемку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на предмет соответствия их объема </w:t>
      </w:r>
      <w:r w:rsidR="00E36E66" w:rsidRPr="002A7F62">
        <w:rPr>
          <w:rFonts w:ascii="Times New Roman" w:eastAsia="Times New Roman" w:hAnsi="Times New Roman" w:cs="Times New Roman"/>
          <w:sz w:val="24"/>
          <w:szCs w:val="24"/>
          <w:lang w:eastAsia="ru-RU"/>
        </w:rPr>
        <w:t xml:space="preserve">и </w:t>
      </w:r>
      <w:r w:rsidRPr="002A7F62">
        <w:rPr>
          <w:rFonts w:ascii="Times New Roman" w:eastAsia="Times New Roman" w:hAnsi="Times New Roman" w:cs="Times New Roman"/>
          <w:sz w:val="24"/>
          <w:szCs w:val="24"/>
          <w:lang w:eastAsia="ru-RU"/>
        </w:rPr>
        <w:t>качества требованиям, изложенным в Договоре и приложениях к нему,</w:t>
      </w:r>
      <w:r w:rsidR="001E1BB1" w:rsidRPr="002A7F62">
        <w:rPr>
          <w:rFonts w:ascii="Times New Roman" w:eastAsia="Times New Roman" w:hAnsi="Times New Roman" w:cs="Times New Roman"/>
          <w:sz w:val="24"/>
          <w:szCs w:val="24"/>
          <w:lang w:eastAsia="ru-RU"/>
        </w:rPr>
        <w:t xml:space="preserve"> а также</w:t>
      </w:r>
      <w:r w:rsidRPr="002A7F62">
        <w:rPr>
          <w:rFonts w:ascii="Times New Roman" w:eastAsia="Times New Roman" w:hAnsi="Times New Roman" w:cs="Times New Roman"/>
          <w:sz w:val="24"/>
          <w:szCs w:val="24"/>
          <w:lang w:eastAsia="ru-RU"/>
        </w:rPr>
        <w:t xml:space="preserve"> </w:t>
      </w:r>
      <w:r w:rsidR="00EA210B" w:rsidRPr="002A7F62">
        <w:rPr>
          <w:rFonts w:ascii="Times New Roman" w:eastAsia="Times New Roman" w:hAnsi="Times New Roman" w:cs="Times New Roman"/>
          <w:sz w:val="24"/>
          <w:szCs w:val="24"/>
          <w:lang w:eastAsia="ru-RU"/>
        </w:rPr>
        <w:t>подписать</w:t>
      </w:r>
      <w:r w:rsidR="002206E4" w:rsidRPr="002A7F62">
        <w:rPr>
          <w:rFonts w:ascii="Times New Roman" w:eastAsia="Times New Roman" w:hAnsi="Times New Roman" w:cs="Times New Roman"/>
          <w:sz w:val="24"/>
          <w:szCs w:val="24"/>
          <w:lang w:eastAsia="ru-RU"/>
        </w:rPr>
        <w:t xml:space="preserve"> </w:t>
      </w:r>
      <w:r w:rsidR="007B4A34" w:rsidRPr="002A7F62">
        <w:rPr>
          <w:rFonts w:ascii="Times New Roman" w:eastAsia="Times New Roman" w:hAnsi="Times New Roman" w:cs="Times New Roman"/>
          <w:sz w:val="24"/>
          <w:szCs w:val="24"/>
          <w:lang w:eastAsia="ru-RU"/>
        </w:rPr>
        <w:t xml:space="preserve">каждый </w:t>
      </w:r>
      <w:r w:rsidR="00744B08" w:rsidRPr="002A7F62">
        <w:rPr>
          <w:rFonts w:ascii="Times New Roman" w:eastAsia="Times New Roman" w:hAnsi="Times New Roman" w:cs="Times New Roman"/>
          <w:sz w:val="24"/>
          <w:szCs w:val="24"/>
          <w:lang w:eastAsia="ru-RU"/>
        </w:rPr>
        <w:t>Отчетны</w:t>
      </w:r>
      <w:r w:rsidR="007B4A34" w:rsidRPr="002A7F62">
        <w:rPr>
          <w:rFonts w:ascii="Times New Roman" w:eastAsia="Times New Roman" w:hAnsi="Times New Roman" w:cs="Times New Roman"/>
          <w:sz w:val="24"/>
          <w:szCs w:val="24"/>
          <w:lang w:eastAsia="ru-RU"/>
        </w:rPr>
        <w:t>й</w:t>
      </w:r>
      <w:r w:rsidR="00744B08" w:rsidRPr="002A7F62">
        <w:rPr>
          <w:rFonts w:ascii="Times New Roman" w:eastAsia="Times New Roman" w:hAnsi="Times New Roman" w:cs="Times New Roman"/>
          <w:sz w:val="24"/>
          <w:szCs w:val="24"/>
          <w:lang w:eastAsia="ru-RU"/>
        </w:rPr>
        <w:t xml:space="preserve"> документ</w:t>
      </w:r>
      <w:r w:rsidR="00EA210B" w:rsidRPr="002A7F62">
        <w:rPr>
          <w:rFonts w:ascii="Times New Roman" w:eastAsia="Times New Roman" w:hAnsi="Times New Roman" w:cs="Times New Roman"/>
          <w:sz w:val="24"/>
          <w:szCs w:val="24"/>
          <w:lang w:eastAsia="ru-RU"/>
        </w:rPr>
        <w:t xml:space="preserve"> в 2 (</w:t>
      </w:r>
      <w:r w:rsidR="004B38C9" w:rsidRPr="002A7F62">
        <w:rPr>
          <w:rFonts w:ascii="Times New Roman" w:eastAsia="Times New Roman" w:hAnsi="Times New Roman" w:cs="Times New Roman"/>
          <w:sz w:val="24"/>
          <w:szCs w:val="24"/>
          <w:lang w:eastAsia="ru-RU"/>
        </w:rPr>
        <w:t>Д</w:t>
      </w:r>
      <w:r w:rsidR="00EA210B" w:rsidRPr="002A7F62">
        <w:rPr>
          <w:rFonts w:ascii="Times New Roman" w:eastAsia="Times New Roman" w:hAnsi="Times New Roman" w:cs="Times New Roman"/>
          <w:sz w:val="24"/>
          <w:szCs w:val="24"/>
          <w:lang w:eastAsia="ru-RU"/>
        </w:rPr>
        <w:t>вух) экземплярах и передать (нарочн</w:t>
      </w:r>
      <w:r w:rsidR="00CC5DE6" w:rsidRPr="002A7F62">
        <w:rPr>
          <w:rFonts w:ascii="Times New Roman" w:eastAsia="Times New Roman" w:hAnsi="Times New Roman" w:cs="Times New Roman"/>
          <w:sz w:val="24"/>
          <w:szCs w:val="24"/>
          <w:lang w:eastAsia="ru-RU"/>
        </w:rPr>
        <w:t>ым</w:t>
      </w:r>
      <w:r w:rsidR="00EA210B" w:rsidRPr="002A7F62">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2A7F62">
        <w:rPr>
          <w:rFonts w:ascii="Times New Roman" w:eastAsia="Times New Roman" w:hAnsi="Times New Roman" w:cs="Times New Roman"/>
          <w:sz w:val="24"/>
          <w:szCs w:val="24"/>
          <w:lang w:eastAsia="ru-RU"/>
        </w:rPr>
        <w:t>О</w:t>
      </w:r>
      <w:r w:rsidR="00EA210B" w:rsidRPr="002A7F62">
        <w:rPr>
          <w:rFonts w:ascii="Times New Roman" w:eastAsia="Times New Roman" w:hAnsi="Times New Roman" w:cs="Times New Roman"/>
          <w:sz w:val="24"/>
          <w:szCs w:val="24"/>
          <w:lang w:eastAsia="ru-RU"/>
        </w:rPr>
        <w:t xml:space="preserve">дному) экземпляру каждого </w:t>
      </w:r>
      <w:r w:rsidR="007B4A34" w:rsidRPr="002A7F62">
        <w:rPr>
          <w:rFonts w:ascii="Times New Roman" w:eastAsia="Times New Roman" w:hAnsi="Times New Roman" w:cs="Times New Roman"/>
          <w:sz w:val="24"/>
          <w:szCs w:val="24"/>
          <w:lang w:eastAsia="ru-RU"/>
        </w:rPr>
        <w:t xml:space="preserve">Отчетного </w:t>
      </w:r>
      <w:r w:rsidR="00EA210B" w:rsidRPr="002A7F62">
        <w:rPr>
          <w:rFonts w:ascii="Times New Roman" w:eastAsia="Times New Roman" w:hAnsi="Times New Roman" w:cs="Times New Roman"/>
          <w:sz w:val="24"/>
          <w:szCs w:val="24"/>
          <w:lang w:eastAsia="ru-RU"/>
        </w:rPr>
        <w:t>документа</w:t>
      </w:r>
      <w:r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1E1BB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1E1BB1" w:rsidRPr="002A7F62">
        <w:rPr>
          <w:rFonts w:ascii="Times New Roman" w:eastAsia="Times New Roman" w:hAnsi="Times New Roman" w:cs="Times New Roman"/>
          <w:sz w:val="24"/>
          <w:szCs w:val="24"/>
          <w:lang w:eastAsia="ru-RU"/>
        </w:rPr>
        <w:t xml:space="preserve">либо </w:t>
      </w:r>
      <w:r w:rsidR="009E1DA8" w:rsidRPr="002A7F62">
        <w:rPr>
          <w:rFonts w:ascii="Times New Roman" w:eastAsia="Times New Roman" w:hAnsi="Times New Roman" w:cs="Times New Roman"/>
          <w:sz w:val="24"/>
          <w:szCs w:val="24"/>
          <w:lang w:eastAsia="ru-RU"/>
        </w:rPr>
        <w:t xml:space="preserve">представить </w:t>
      </w:r>
      <w:r w:rsidR="00F03226">
        <w:rPr>
          <w:rFonts w:ascii="Times New Roman" w:eastAsia="Times New Roman" w:hAnsi="Times New Roman" w:cs="Times New Roman"/>
          <w:sz w:val="24"/>
          <w:szCs w:val="24"/>
          <w:lang w:eastAsia="ru-RU"/>
        </w:rPr>
        <w:t>Подрядчику</w:t>
      </w:r>
      <w:r w:rsidR="009E1DA8" w:rsidRPr="002A7F62">
        <w:rPr>
          <w:rFonts w:ascii="Times New Roman" w:eastAsia="Times New Roman" w:hAnsi="Times New Roman" w:cs="Times New Roman"/>
          <w:sz w:val="24"/>
          <w:szCs w:val="24"/>
          <w:lang w:eastAsia="ru-RU"/>
        </w:rPr>
        <w:t xml:space="preserve"> </w:t>
      </w:r>
      <w:r w:rsidR="0059415A" w:rsidRPr="002A7F62">
        <w:rPr>
          <w:rFonts w:ascii="Times New Roman" w:eastAsia="Times New Roman" w:hAnsi="Times New Roman" w:cs="Times New Roman"/>
          <w:sz w:val="24"/>
          <w:szCs w:val="24"/>
          <w:lang w:eastAsia="ru-RU"/>
        </w:rPr>
        <w:t xml:space="preserve">мотивированный отказ от приемки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9415A" w:rsidRPr="002A7F62">
        <w:rPr>
          <w:rFonts w:ascii="Times New Roman" w:eastAsia="Times New Roman" w:hAnsi="Times New Roman" w:cs="Times New Roman"/>
          <w:sz w:val="24"/>
          <w:szCs w:val="24"/>
          <w:lang w:eastAsia="ru-RU"/>
        </w:rPr>
        <w:t xml:space="preserve"> и подписания Акта и/или </w:t>
      </w:r>
      <w:r w:rsidR="009E1DA8" w:rsidRPr="002A7F62">
        <w:rPr>
          <w:rFonts w:ascii="Times New Roman" w:eastAsia="Times New Roman" w:hAnsi="Times New Roman" w:cs="Times New Roman"/>
          <w:sz w:val="24"/>
          <w:szCs w:val="24"/>
          <w:lang w:eastAsia="ru-RU"/>
        </w:rPr>
        <w:t>замечания к</w:t>
      </w:r>
      <w:r w:rsidR="00EC7B33" w:rsidRPr="002A7F62">
        <w:rPr>
          <w:rFonts w:ascii="Times New Roman" w:eastAsia="Times New Roman" w:hAnsi="Times New Roman" w:cs="Times New Roman"/>
          <w:sz w:val="24"/>
          <w:szCs w:val="24"/>
          <w:lang w:eastAsia="ru-RU"/>
        </w:rPr>
        <w:t> </w:t>
      </w:r>
      <w:r w:rsidR="001E1BB1" w:rsidRPr="002A7F62">
        <w:rPr>
          <w:rFonts w:ascii="Times New Roman" w:eastAsia="Times New Roman" w:hAnsi="Times New Roman" w:cs="Times New Roman"/>
          <w:sz w:val="24"/>
          <w:szCs w:val="24"/>
          <w:lang w:eastAsia="ru-RU"/>
        </w:rPr>
        <w:t xml:space="preserve">Отчетным </w:t>
      </w:r>
      <w:r w:rsidR="009E1DA8" w:rsidRPr="002A7F62">
        <w:rPr>
          <w:rFonts w:ascii="Times New Roman" w:eastAsia="Times New Roman" w:hAnsi="Times New Roman" w:cs="Times New Roman"/>
          <w:sz w:val="24"/>
          <w:szCs w:val="24"/>
          <w:lang w:eastAsia="ru-RU"/>
        </w:rPr>
        <w:t>документам</w:t>
      </w:r>
      <w:r w:rsidR="0059415A" w:rsidRPr="002A7F62">
        <w:rPr>
          <w:rFonts w:ascii="Times New Roman" w:eastAsia="Times New Roman" w:hAnsi="Times New Roman" w:cs="Times New Roman"/>
          <w:sz w:val="24"/>
          <w:szCs w:val="24"/>
          <w:lang w:eastAsia="ru-RU"/>
        </w:rPr>
        <w:t xml:space="preserve"> и/или запрос о предоставлении разъяснений о результатах </w:t>
      </w:r>
      <w:r w:rsidR="00D404BA">
        <w:rPr>
          <w:rFonts w:ascii="Times New Roman" w:eastAsia="Times New Roman" w:hAnsi="Times New Roman" w:cs="Times New Roman"/>
          <w:sz w:val="24"/>
          <w:szCs w:val="24"/>
          <w:lang w:eastAsia="ru-RU"/>
        </w:rPr>
        <w:t>выполненных</w:t>
      </w:r>
      <w:r w:rsidR="0059415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1E1BB1" w:rsidRPr="002A7F62">
        <w:rPr>
          <w:rFonts w:ascii="Times New Roman" w:eastAsia="Times New Roman" w:hAnsi="Times New Roman" w:cs="Times New Roman"/>
          <w:sz w:val="24"/>
          <w:szCs w:val="24"/>
          <w:lang w:eastAsia="ru-RU"/>
        </w:rPr>
        <w:t>.</w:t>
      </w:r>
      <w:r w:rsidR="009E1DA8" w:rsidRPr="002A7F62">
        <w:rPr>
          <w:rFonts w:ascii="Times New Roman" w:eastAsia="Times New Roman" w:hAnsi="Times New Roman" w:cs="Times New Roman"/>
          <w:sz w:val="24"/>
          <w:szCs w:val="24"/>
          <w:lang w:eastAsia="ru-RU"/>
        </w:rPr>
        <w:t xml:space="preserve"> </w:t>
      </w:r>
    </w:p>
    <w:p w14:paraId="037CB9B5" w14:textId="3D17F76A" w:rsidR="00552524" w:rsidRPr="002A7F62" w:rsidRDefault="001E1BB1" w:rsidP="00D55D46">
      <w:pPr>
        <w:pStyle w:val="a4"/>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Заказчик также вправе </w:t>
      </w:r>
      <w:r w:rsidR="00A07CE0" w:rsidRPr="002A7F62">
        <w:rPr>
          <w:rFonts w:ascii="Times New Roman" w:eastAsia="Times New Roman" w:hAnsi="Times New Roman" w:cs="Times New Roman"/>
          <w:sz w:val="24"/>
          <w:szCs w:val="24"/>
          <w:lang w:eastAsia="ru-RU"/>
        </w:rPr>
        <w:t xml:space="preserve">передать </w:t>
      </w:r>
      <w:r w:rsidR="00F03226">
        <w:rPr>
          <w:rFonts w:ascii="Times New Roman" w:eastAsia="Times New Roman" w:hAnsi="Times New Roman" w:cs="Times New Roman"/>
          <w:sz w:val="24"/>
          <w:szCs w:val="24"/>
          <w:lang w:eastAsia="ru-RU"/>
        </w:rPr>
        <w:t>Подрядчику</w:t>
      </w:r>
      <w:r w:rsidR="00A07CE0" w:rsidRPr="002A7F62">
        <w:rPr>
          <w:rFonts w:ascii="Times New Roman" w:eastAsia="Times New Roman" w:hAnsi="Times New Roman" w:cs="Times New Roman"/>
          <w:sz w:val="24"/>
          <w:szCs w:val="24"/>
          <w:lang w:eastAsia="ru-RU"/>
        </w:rPr>
        <w:t xml:space="preserve"> </w:t>
      </w:r>
      <w:r w:rsidR="0051770D" w:rsidRPr="002A7F62">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51770D"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1770D" w:rsidRPr="002A7F62">
        <w:rPr>
          <w:rFonts w:ascii="Times New Roman" w:eastAsia="Times New Roman" w:hAnsi="Times New Roman" w:cs="Times New Roman"/>
          <w:sz w:val="24"/>
          <w:szCs w:val="24"/>
          <w:lang w:eastAsia="ru-RU"/>
        </w:rPr>
        <w:t xml:space="preserve"> </w:t>
      </w:r>
      <w:r w:rsidR="00A61F90" w:rsidRPr="002A7F62">
        <w:rPr>
          <w:rFonts w:ascii="Times New Roman" w:eastAsia="Times New Roman" w:hAnsi="Times New Roman" w:cs="Times New Roman"/>
          <w:sz w:val="24"/>
          <w:szCs w:val="24"/>
          <w:lang w:eastAsia="ru-RU"/>
        </w:rPr>
        <w:t>и/или</w:t>
      </w:r>
      <w:r w:rsidR="0051770D"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мотивированный отказ от подписания </w:t>
      </w:r>
      <w:r w:rsidR="000F72AB" w:rsidRPr="002A7F62">
        <w:rPr>
          <w:rFonts w:ascii="Times New Roman" w:eastAsia="Times New Roman" w:hAnsi="Times New Roman" w:cs="Times New Roman"/>
          <w:sz w:val="24"/>
          <w:szCs w:val="24"/>
          <w:lang w:eastAsia="ru-RU"/>
        </w:rPr>
        <w:t>Отчетных документов (вместе или по отдельности)</w:t>
      </w:r>
      <w:r w:rsidR="002211FC"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с перечнем выявленных недостатков и сроко</w:t>
      </w:r>
      <w:r w:rsidR="009E1DA8"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их устранения. </w:t>
      </w:r>
    </w:p>
    <w:p w14:paraId="333DAF51" w14:textId="290ED4FB" w:rsidR="00A07CE0" w:rsidRPr="002A7F62" w:rsidRDefault="00552524"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Замечания к </w:t>
      </w:r>
      <w:r w:rsidR="000F72AB" w:rsidRPr="002A7F62">
        <w:rPr>
          <w:rFonts w:ascii="Times New Roman" w:eastAsia="Times New Roman" w:hAnsi="Times New Roman" w:cs="Times New Roman"/>
          <w:sz w:val="24"/>
          <w:szCs w:val="24"/>
          <w:lang w:eastAsia="ru-RU"/>
        </w:rPr>
        <w:t xml:space="preserve">Отчетным документам </w:t>
      </w:r>
      <w:r w:rsidR="00A61F90"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07138" w:rsidRPr="002A7F62">
        <w:rPr>
          <w:rFonts w:ascii="Times New Roman" w:eastAsia="Times New Roman" w:hAnsi="Times New Roman" w:cs="Times New Roman"/>
          <w:sz w:val="24"/>
          <w:szCs w:val="24"/>
          <w:lang w:eastAsia="ru-RU"/>
        </w:rPr>
        <w:t>и/или</w:t>
      </w:r>
      <w:r w:rsidRPr="002A7F62">
        <w:rPr>
          <w:rFonts w:ascii="Times New Roman" w:eastAsia="Times New Roman" w:hAnsi="Times New Roman" w:cs="Times New Roman"/>
          <w:sz w:val="24"/>
          <w:szCs w:val="24"/>
          <w:lang w:eastAsia="ru-RU"/>
        </w:rPr>
        <w:t xml:space="preserve"> мотивированный отказ от подписания </w:t>
      </w:r>
      <w:r w:rsidR="00F45A21" w:rsidRPr="002A7F62">
        <w:rPr>
          <w:rFonts w:ascii="Times New Roman" w:eastAsia="Times New Roman" w:hAnsi="Times New Roman" w:cs="Times New Roman"/>
          <w:sz w:val="24"/>
          <w:szCs w:val="24"/>
          <w:lang w:eastAsia="ru-RU"/>
        </w:rPr>
        <w:t xml:space="preserve">Отчетных документов </w:t>
      </w:r>
      <w:r w:rsidRPr="002A7F62">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2A7F62">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2A7F62">
        <w:rPr>
          <w:rFonts w:ascii="Times New Roman" w:eastAsia="Times New Roman" w:hAnsi="Times New Roman" w:cs="Times New Roman"/>
          <w:sz w:val="24"/>
          <w:szCs w:val="24"/>
          <w:lang w:eastAsia="ru-RU"/>
        </w:rPr>
        <w:t xml:space="preserve">разделе </w:t>
      </w:r>
      <w:r w:rsidR="000D61B7" w:rsidRPr="002A7F62">
        <w:rPr>
          <w:rFonts w:ascii="Times New Roman" w:eastAsia="Times New Roman" w:hAnsi="Times New Roman" w:cs="Times New Roman"/>
          <w:sz w:val="24"/>
          <w:szCs w:val="24"/>
          <w:lang w:eastAsia="ru-RU"/>
        </w:rPr>
        <w:t>«Прочие условия» Договора.</w:t>
      </w:r>
    </w:p>
    <w:p w14:paraId="6B57758D" w14:textId="5B4DD1A2" w:rsidR="009E1DA8" w:rsidRPr="002A7F62" w:rsidRDefault="004F6AE6"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тчетны</w:t>
      </w:r>
      <w:r w:rsidR="000D61B7" w:rsidRPr="002A7F62">
        <w:rPr>
          <w:rFonts w:ascii="Times New Roman" w:eastAsia="Times New Roman" w:hAnsi="Times New Roman" w:cs="Times New Roman"/>
          <w:sz w:val="24"/>
          <w:szCs w:val="24"/>
          <w:lang w:eastAsia="ru-RU"/>
        </w:rPr>
        <w:t>х</w:t>
      </w:r>
      <w:r w:rsidR="009E1DA8" w:rsidRPr="002A7F62">
        <w:rPr>
          <w:rFonts w:ascii="Times New Roman" w:eastAsia="Times New Roman" w:hAnsi="Times New Roman" w:cs="Times New Roman"/>
          <w:sz w:val="24"/>
          <w:szCs w:val="24"/>
          <w:lang w:eastAsia="ru-RU"/>
        </w:rPr>
        <w:t xml:space="preserve"> документ</w:t>
      </w:r>
      <w:r w:rsidR="000D61B7" w:rsidRPr="002A7F62">
        <w:rPr>
          <w:rFonts w:ascii="Times New Roman" w:eastAsia="Times New Roman" w:hAnsi="Times New Roman" w:cs="Times New Roman"/>
          <w:sz w:val="24"/>
          <w:szCs w:val="24"/>
          <w:lang w:eastAsia="ru-RU"/>
        </w:rPr>
        <w:t>ов</w:t>
      </w:r>
      <w:r w:rsidR="009E1DA8" w:rsidRPr="002A7F62">
        <w:rPr>
          <w:rFonts w:ascii="Times New Roman" w:eastAsia="Times New Roman" w:hAnsi="Times New Roman" w:cs="Times New Roman"/>
          <w:sz w:val="24"/>
          <w:szCs w:val="24"/>
          <w:lang w:eastAsia="ru-RU"/>
        </w:rPr>
        <w:t xml:space="preserve">, </w:t>
      </w:r>
      <w:r w:rsidR="000D61B7" w:rsidRPr="002A7F62">
        <w:rPr>
          <w:rFonts w:ascii="Times New Roman" w:eastAsia="Times New Roman" w:hAnsi="Times New Roman" w:cs="Times New Roman"/>
          <w:sz w:val="24"/>
          <w:szCs w:val="24"/>
          <w:lang w:eastAsia="ru-RU"/>
        </w:rPr>
        <w:t>такие замечания</w:t>
      </w:r>
      <w:r w:rsidR="009E1DA8" w:rsidRPr="002A7F62">
        <w:rPr>
          <w:rFonts w:ascii="Times New Roman" w:eastAsia="Times New Roman" w:hAnsi="Times New Roman" w:cs="Times New Roman"/>
          <w:sz w:val="24"/>
          <w:szCs w:val="24"/>
          <w:lang w:eastAsia="ru-RU"/>
        </w:rPr>
        <w:t xml:space="preserve"> подлежат устранению </w:t>
      </w:r>
      <w:r w:rsidR="00B667F8">
        <w:rPr>
          <w:rFonts w:ascii="Times New Roman" w:eastAsia="Times New Roman" w:hAnsi="Times New Roman" w:cs="Times New Roman"/>
          <w:sz w:val="24"/>
          <w:szCs w:val="24"/>
          <w:lang w:eastAsia="ru-RU"/>
        </w:rPr>
        <w:t>Подрядчиком</w:t>
      </w:r>
      <w:r w:rsidR="009E1DA8" w:rsidRPr="002A7F62">
        <w:rPr>
          <w:rFonts w:ascii="Times New Roman" w:eastAsia="Times New Roman" w:hAnsi="Times New Roman" w:cs="Times New Roman"/>
          <w:sz w:val="24"/>
          <w:szCs w:val="24"/>
          <w:lang w:eastAsia="ru-RU"/>
        </w:rPr>
        <w:t xml:space="preserve">, в связи с чем срок приемки продлевается на время внесения изменений в </w:t>
      </w:r>
      <w:r w:rsidR="00F45A21" w:rsidRPr="002A7F62">
        <w:rPr>
          <w:rFonts w:ascii="Times New Roman" w:eastAsia="Times New Roman" w:hAnsi="Times New Roman" w:cs="Times New Roman"/>
          <w:sz w:val="24"/>
          <w:szCs w:val="24"/>
          <w:lang w:eastAsia="ru-RU"/>
        </w:rPr>
        <w:t>О</w:t>
      </w:r>
      <w:r w:rsidR="009E1DA8" w:rsidRPr="002A7F62">
        <w:rPr>
          <w:rFonts w:ascii="Times New Roman" w:eastAsia="Times New Roman" w:hAnsi="Times New Roman" w:cs="Times New Roman"/>
          <w:sz w:val="24"/>
          <w:szCs w:val="24"/>
          <w:lang w:eastAsia="ru-RU"/>
        </w:rPr>
        <w:t xml:space="preserve">тчетные документы. </w:t>
      </w:r>
    </w:p>
    <w:p w14:paraId="25234D74" w14:textId="22EEF9CE" w:rsidR="00CD1925" w:rsidRPr="002A7F62" w:rsidRDefault="00EC73E5"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Предоставление Отчета, не соответствующего требованиям Регламента подготовки Отчета (Приложение № 4 к Договору)</w:t>
      </w:r>
      <w:r w:rsidR="00EC415F">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является </w:t>
      </w:r>
      <w:r w:rsidR="0059415A" w:rsidRPr="002A7F62">
        <w:rPr>
          <w:rFonts w:ascii="Times New Roman" w:eastAsia="Times New Roman" w:hAnsi="Times New Roman" w:cs="Times New Roman"/>
          <w:sz w:val="24"/>
          <w:szCs w:val="24"/>
          <w:lang w:eastAsia="ru-RU"/>
        </w:rPr>
        <w:t xml:space="preserve">существенным и </w:t>
      </w:r>
      <w:r w:rsidRPr="002A7F62">
        <w:rPr>
          <w:rFonts w:ascii="Times New Roman" w:eastAsia="Times New Roman" w:hAnsi="Times New Roman" w:cs="Times New Roman"/>
          <w:sz w:val="24"/>
          <w:szCs w:val="24"/>
          <w:lang w:eastAsia="ru-RU"/>
        </w:rPr>
        <w:t xml:space="preserve">достаточным основанием для </w:t>
      </w:r>
      <w:r w:rsidR="0059415A" w:rsidRPr="002A7F62">
        <w:rPr>
          <w:rFonts w:ascii="Times New Roman" w:eastAsia="Times New Roman" w:hAnsi="Times New Roman" w:cs="Times New Roman"/>
          <w:sz w:val="24"/>
          <w:szCs w:val="24"/>
          <w:lang w:eastAsia="ru-RU"/>
        </w:rPr>
        <w:t xml:space="preserve">мотивированного </w:t>
      </w:r>
      <w:r w:rsidRPr="002A7F62">
        <w:rPr>
          <w:rFonts w:ascii="Times New Roman" w:eastAsia="Times New Roman" w:hAnsi="Times New Roman" w:cs="Times New Roman"/>
          <w:sz w:val="24"/>
          <w:szCs w:val="24"/>
          <w:lang w:eastAsia="ru-RU"/>
        </w:rPr>
        <w:t>отказа от подписания</w:t>
      </w:r>
      <w:r w:rsidR="0059415A" w:rsidRPr="002A7F62">
        <w:rPr>
          <w:rFonts w:ascii="Times New Roman" w:eastAsia="Times New Roman" w:hAnsi="Times New Roman" w:cs="Times New Roman"/>
          <w:sz w:val="24"/>
          <w:szCs w:val="24"/>
          <w:lang w:eastAsia="ru-RU"/>
        </w:rPr>
        <w:t xml:space="preserve"> Отчетных документов</w:t>
      </w:r>
      <w:r w:rsidRPr="002A7F62">
        <w:rPr>
          <w:rFonts w:ascii="Times New Roman" w:eastAsia="Times New Roman" w:hAnsi="Times New Roman" w:cs="Times New Roman"/>
          <w:sz w:val="24"/>
          <w:szCs w:val="24"/>
          <w:lang w:eastAsia="ru-RU"/>
        </w:rPr>
        <w:t>.</w:t>
      </w:r>
    </w:p>
    <w:p w14:paraId="607B882C" w14:textId="7D884F43" w:rsidR="00A07CE0" w:rsidRPr="002A7F62" w:rsidRDefault="00CD1925" w:rsidP="00D55D46">
      <w:pPr>
        <w:pStyle w:val="a4"/>
        <w:numPr>
          <w:ilvl w:val="1"/>
          <w:numId w:val="24"/>
        </w:numPr>
        <w:spacing w:after="0" w:line="240" w:lineRule="auto"/>
        <w:ind w:left="993" w:hanging="284"/>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Датой принятия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является </w:t>
      </w:r>
      <w:r w:rsidR="004A6642" w:rsidRPr="002A7F62">
        <w:rPr>
          <w:rFonts w:ascii="Times New Roman" w:eastAsia="Times New Roman" w:hAnsi="Times New Roman" w:cs="Times New Roman"/>
          <w:sz w:val="24"/>
          <w:szCs w:val="24"/>
          <w:lang w:eastAsia="ru-RU"/>
        </w:rPr>
        <w:t>дата подписания Акта Заказчиком.</w:t>
      </w:r>
    </w:p>
    <w:p w14:paraId="7526571A" w14:textId="247F6D0E" w:rsidR="00A07CE0" w:rsidRPr="002A7F62" w:rsidRDefault="00A07CE0"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получения от Заказчика </w:t>
      </w:r>
      <w:r w:rsidR="00747374" w:rsidRPr="002A7F62">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w:t>
      </w:r>
      <w:r w:rsidRPr="002A7F62">
        <w:rPr>
          <w:rFonts w:ascii="Times New Roman" w:eastAsia="Times New Roman" w:hAnsi="Times New Roman" w:cs="Times New Roman"/>
          <w:sz w:val="24"/>
          <w:szCs w:val="24"/>
          <w:lang w:eastAsia="ru-RU"/>
        </w:rPr>
        <w:t xml:space="preserve">мотивированного отказа от принятия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с перечнем выявленных недостатков</w:t>
      </w:r>
      <w:r w:rsidR="00790BFA" w:rsidRPr="002A7F62">
        <w:rPr>
          <w:rFonts w:ascii="Times New Roman" w:eastAsia="Times New Roman" w:hAnsi="Times New Roman" w:cs="Times New Roman"/>
          <w:sz w:val="24"/>
          <w:szCs w:val="24"/>
          <w:lang w:eastAsia="ru-RU"/>
        </w:rPr>
        <w:t xml:space="preserve"> и </w:t>
      </w:r>
      <w:r w:rsidRPr="002A7F62">
        <w:rPr>
          <w:rFonts w:ascii="Times New Roman" w:eastAsia="Times New Roman" w:hAnsi="Times New Roman" w:cs="Times New Roman"/>
          <w:sz w:val="24"/>
          <w:szCs w:val="24"/>
          <w:lang w:eastAsia="ru-RU"/>
        </w:rPr>
        <w:t xml:space="preserve">необходимых доработок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в </w:t>
      </w:r>
      <w:r w:rsidR="00747374" w:rsidRPr="002A7F62">
        <w:rPr>
          <w:rFonts w:ascii="Times New Roman" w:eastAsia="Times New Roman" w:hAnsi="Times New Roman" w:cs="Times New Roman"/>
          <w:sz w:val="24"/>
          <w:szCs w:val="24"/>
          <w:lang w:eastAsia="ru-RU"/>
        </w:rPr>
        <w:t>течение 10 (</w:t>
      </w:r>
      <w:r w:rsidR="00790BFA" w:rsidRPr="002A7F62">
        <w:rPr>
          <w:rFonts w:ascii="Times New Roman" w:eastAsia="Times New Roman" w:hAnsi="Times New Roman" w:cs="Times New Roman"/>
          <w:sz w:val="24"/>
          <w:szCs w:val="24"/>
          <w:lang w:eastAsia="ru-RU"/>
        </w:rPr>
        <w:t>Д</w:t>
      </w:r>
      <w:r w:rsidR="00747374" w:rsidRPr="002A7F62">
        <w:rPr>
          <w:rFonts w:ascii="Times New Roman" w:eastAsia="Times New Roman" w:hAnsi="Times New Roman" w:cs="Times New Roman"/>
          <w:sz w:val="24"/>
          <w:szCs w:val="24"/>
          <w:lang w:eastAsia="ru-RU"/>
        </w:rPr>
        <w:t>есят</w:t>
      </w:r>
      <w:r w:rsidR="007B4A34" w:rsidRPr="002A7F62">
        <w:rPr>
          <w:rFonts w:ascii="Times New Roman" w:eastAsia="Times New Roman" w:hAnsi="Times New Roman" w:cs="Times New Roman"/>
          <w:sz w:val="24"/>
          <w:szCs w:val="24"/>
          <w:lang w:eastAsia="ru-RU"/>
        </w:rPr>
        <w:t>и</w:t>
      </w:r>
      <w:r w:rsidR="00747374" w:rsidRPr="002A7F62">
        <w:rPr>
          <w:rFonts w:ascii="Times New Roman" w:eastAsia="Times New Roman" w:hAnsi="Times New Roman" w:cs="Times New Roman"/>
          <w:sz w:val="24"/>
          <w:szCs w:val="24"/>
          <w:lang w:eastAsia="ru-RU"/>
        </w:rPr>
        <w:t xml:space="preserve">) рабочих дней </w:t>
      </w:r>
      <w:r w:rsidR="007B4A34" w:rsidRPr="002A7F62">
        <w:rPr>
          <w:rFonts w:ascii="Times New Roman" w:eastAsia="Times New Roman" w:hAnsi="Times New Roman" w:cs="Times New Roman"/>
          <w:sz w:val="24"/>
          <w:szCs w:val="24"/>
          <w:lang w:eastAsia="ru-RU"/>
        </w:rPr>
        <w:t xml:space="preserve">с даты получения такого запроса </w:t>
      </w:r>
      <w:r w:rsidR="00747374" w:rsidRPr="002A7F62">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w:t>
      </w:r>
      <w:r w:rsidR="00D404BA">
        <w:rPr>
          <w:rFonts w:ascii="Times New Roman" w:eastAsia="Times New Roman" w:hAnsi="Times New Roman" w:cs="Times New Roman"/>
          <w:sz w:val="24"/>
          <w:szCs w:val="24"/>
          <w:lang w:eastAsia="ru-RU"/>
        </w:rPr>
        <w:t>выполненных</w:t>
      </w:r>
      <w:r w:rsidR="00747374"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47374" w:rsidRPr="002A7F62">
        <w:rPr>
          <w:rFonts w:ascii="Times New Roman" w:eastAsia="Times New Roman" w:hAnsi="Times New Roman" w:cs="Times New Roman"/>
          <w:sz w:val="24"/>
          <w:szCs w:val="24"/>
          <w:lang w:eastAsia="ru-RU"/>
        </w:rPr>
        <w:t xml:space="preserve"> или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срок, установленный в мотивированном отказе</w:t>
      </w:r>
      <w:r w:rsidR="0074737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устранить за свой счет полученные от</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Заказчика замечания/недостатки и передать Заказчику </w:t>
      </w:r>
      <w:r w:rsidR="0026206F" w:rsidRPr="002A7F62">
        <w:rPr>
          <w:rFonts w:ascii="Times New Roman" w:eastAsia="Times New Roman" w:hAnsi="Times New Roman" w:cs="Times New Roman"/>
          <w:sz w:val="24"/>
          <w:szCs w:val="24"/>
          <w:lang w:eastAsia="ru-RU"/>
        </w:rPr>
        <w:t xml:space="preserve">приведенные </w:t>
      </w:r>
      <w:r w:rsidRPr="002A7F62">
        <w:rPr>
          <w:rFonts w:ascii="Times New Roman" w:eastAsia="Times New Roman" w:hAnsi="Times New Roman" w:cs="Times New Roman"/>
          <w:sz w:val="24"/>
          <w:szCs w:val="24"/>
          <w:lang w:eastAsia="ru-RU"/>
        </w:rPr>
        <w:t xml:space="preserve">в </w:t>
      </w:r>
      <w:r w:rsidRPr="002A7F62">
        <w:rPr>
          <w:rFonts w:ascii="Times New Roman" w:eastAsia="Times New Roman" w:hAnsi="Times New Roman" w:cs="Times New Roman"/>
          <w:sz w:val="24"/>
          <w:szCs w:val="24"/>
          <w:lang w:eastAsia="ru-RU"/>
        </w:rPr>
        <w:lastRenderedPageBreak/>
        <w:t>соответствие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предъявленными требованиями/замечаниями </w:t>
      </w:r>
      <w:r w:rsidR="004A6642" w:rsidRPr="002A7F62">
        <w:rPr>
          <w:rFonts w:ascii="Times New Roman" w:eastAsia="Times New Roman" w:hAnsi="Times New Roman" w:cs="Times New Roman"/>
          <w:sz w:val="24"/>
          <w:szCs w:val="24"/>
          <w:lang w:eastAsia="ru-RU"/>
        </w:rPr>
        <w:t>Отчетные документы</w:t>
      </w:r>
      <w:r w:rsidR="00553AEE" w:rsidRPr="002A7F62">
        <w:rPr>
          <w:rFonts w:ascii="Times New Roman" w:eastAsia="Times New Roman" w:hAnsi="Times New Roman" w:cs="Times New Roman"/>
          <w:sz w:val="24"/>
          <w:szCs w:val="24"/>
          <w:lang w:eastAsia="ru-RU"/>
        </w:rPr>
        <w:t>, после чего</w:t>
      </w:r>
      <w:r w:rsidR="007E0843" w:rsidRPr="002A7F62">
        <w:rPr>
          <w:rFonts w:ascii="Times New Roman" w:eastAsia="Times New Roman" w:hAnsi="Times New Roman" w:cs="Times New Roman"/>
          <w:sz w:val="24"/>
          <w:szCs w:val="24"/>
          <w:lang w:eastAsia="ru-RU"/>
        </w:rPr>
        <w:t xml:space="preserve"> Заказчик повторно производит приемку </w:t>
      </w:r>
      <w:r w:rsidR="00D404BA">
        <w:rPr>
          <w:rFonts w:ascii="Times New Roman" w:eastAsia="Times New Roman" w:hAnsi="Times New Roman" w:cs="Times New Roman"/>
          <w:sz w:val="24"/>
          <w:szCs w:val="24"/>
          <w:lang w:eastAsia="ru-RU"/>
        </w:rPr>
        <w:t>выполненных</w:t>
      </w:r>
      <w:r w:rsidR="007E0843"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7E0843" w:rsidRPr="002A7F62">
        <w:rPr>
          <w:rFonts w:ascii="Times New Roman" w:eastAsia="Times New Roman" w:hAnsi="Times New Roman" w:cs="Times New Roman"/>
          <w:sz w:val="24"/>
          <w:szCs w:val="24"/>
          <w:lang w:eastAsia="ru-RU"/>
        </w:rPr>
        <w:t xml:space="preserve"> в порядке</w:t>
      </w:r>
      <w:r w:rsidR="005822A9" w:rsidRPr="002A7F62">
        <w:rPr>
          <w:rFonts w:ascii="Times New Roman" w:eastAsia="Times New Roman" w:hAnsi="Times New Roman" w:cs="Times New Roman"/>
          <w:sz w:val="24"/>
          <w:szCs w:val="24"/>
          <w:lang w:eastAsia="ru-RU"/>
        </w:rPr>
        <w:t>, предусмотренном</w:t>
      </w:r>
      <w:r w:rsidR="007E0843" w:rsidRPr="002A7F62">
        <w:rPr>
          <w:rFonts w:ascii="Times New Roman" w:eastAsia="Times New Roman" w:hAnsi="Times New Roman" w:cs="Times New Roman"/>
          <w:sz w:val="24"/>
          <w:szCs w:val="24"/>
          <w:lang w:eastAsia="ru-RU"/>
        </w:rPr>
        <w:t xml:space="preserve"> п. 4.</w:t>
      </w:r>
      <w:r w:rsidR="00E36E66" w:rsidRPr="002A7F62">
        <w:rPr>
          <w:rFonts w:ascii="Times New Roman" w:eastAsia="Times New Roman" w:hAnsi="Times New Roman" w:cs="Times New Roman"/>
          <w:sz w:val="24"/>
          <w:szCs w:val="24"/>
          <w:lang w:eastAsia="ru-RU"/>
        </w:rPr>
        <w:t>2</w:t>
      </w:r>
      <w:r w:rsidR="00FE451D" w:rsidRPr="002A7F62">
        <w:rPr>
          <w:rFonts w:ascii="Times New Roman" w:eastAsia="Times New Roman" w:hAnsi="Times New Roman" w:cs="Times New Roman"/>
          <w:sz w:val="24"/>
          <w:szCs w:val="24"/>
          <w:lang w:eastAsia="ru-RU"/>
        </w:rPr>
        <w:t>.</w:t>
      </w:r>
      <w:r w:rsidR="007E0843" w:rsidRPr="002A7F62">
        <w:rPr>
          <w:rFonts w:ascii="Times New Roman" w:eastAsia="Times New Roman" w:hAnsi="Times New Roman" w:cs="Times New Roman"/>
          <w:sz w:val="24"/>
          <w:szCs w:val="24"/>
          <w:lang w:eastAsia="ru-RU"/>
        </w:rPr>
        <w:t xml:space="preserve"> Договора.</w:t>
      </w:r>
      <w:r w:rsidR="004A136C" w:rsidRPr="002A7F62">
        <w:rPr>
          <w:rFonts w:ascii="Times New Roman" w:eastAsia="Times New Roman" w:hAnsi="Times New Roman" w:cs="Times New Roman"/>
          <w:sz w:val="24"/>
          <w:szCs w:val="24"/>
          <w:lang w:eastAsia="ru-RU"/>
        </w:rPr>
        <w:t xml:space="preserve"> </w:t>
      </w:r>
      <w:r w:rsidR="00633817" w:rsidRPr="002A7F62">
        <w:rPr>
          <w:rFonts w:ascii="Times New Roman" w:eastAsia="Times New Roman" w:hAnsi="Times New Roman" w:cs="Times New Roman"/>
          <w:sz w:val="24"/>
          <w:szCs w:val="24"/>
          <w:lang w:eastAsia="ru-RU"/>
        </w:rPr>
        <w:t xml:space="preserve">В случае, если в указанный срок полученные от Заказчика замечания/недостатки не устранены и (или) Заказчику не переданы приведенные в соответствие с предъявленными требованиями/замечаниями Отчетные документы, либо переданные Отчетные документы содержат новые недостатки, Заказчик вправе требовать уплаты </w:t>
      </w:r>
      <w:r w:rsidR="00B667F8">
        <w:rPr>
          <w:rFonts w:ascii="Times New Roman" w:eastAsia="Times New Roman" w:hAnsi="Times New Roman" w:cs="Times New Roman"/>
          <w:sz w:val="24"/>
          <w:szCs w:val="24"/>
          <w:lang w:eastAsia="ru-RU"/>
        </w:rPr>
        <w:t>Подрядчиком</w:t>
      </w:r>
      <w:r w:rsidR="00633817" w:rsidRPr="002A7F62">
        <w:rPr>
          <w:rFonts w:ascii="Times New Roman" w:eastAsia="Times New Roman" w:hAnsi="Times New Roman" w:cs="Times New Roman"/>
          <w:sz w:val="24"/>
          <w:szCs w:val="24"/>
          <w:lang w:eastAsia="ru-RU"/>
        </w:rPr>
        <w:t xml:space="preserve"> предусмотренного п. 7.5-7.6 штрафа и (или) отказаться от исполнения Договора в соответствии с п. 9.6 Договора.</w:t>
      </w:r>
    </w:p>
    <w:p w14:paraId="6921533D" w14:textId="7E8F3760" w:rsidR="005822A9" w:rsidRPr="002A7F62" w:rsidRDefault="005822A9" w:rsidP="00D55D46">
      <w:pPr>
        <w:pStyle w:val="a4"/>
        <w:numPr>
          <w:ilvl w:val="1"/>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Для проверки предоставленных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в части их соответствия условиям Договора Заказчик вправе провести экспертизу объемов и качества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(на предмет их соответствия требованиям, изложенным в Договоре и приложениях к нему</w:t>
      </w:r>
      <w:r w:rsidR="003D5511"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w:t>
      </w:r>
    </w:p>
    <w:p w14:paraId="20347104" w14:textId="056A9E75" w:rsidR="00CF462C"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bookmarkStart w:id="16" w:name="_Hlk57366593"/>
      <w:r w:rsidRPr="002A7F62">
        <w:rPr>
          <w:rFonts w:ascii="Times New Roman" w:eastAsia="Times New Roman" w:hAnsi="Times New Roman" w:cs="Times New Roman"/>
          <w:sz w:val="24"/>
          <w:szCs w:val="24"/>
          <w:lang w:eastAsia="ru-RU"/>
        </w:rPr>
        <w:t xml:space="preserve">Экспертиза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6576D4" w:rsidRPr="002A7F62">
        <w:rPr>
          <w:rFonts w:ascii="Times New Roman" w:eastAsia="Times New Roman" w:hAnsi="Times New Roman" w:cs="Times New Roman"/>
          <w:sz w:val="24"/>
          <w:szCs w:val="24"/>
          <w:lang w:eastAsia="ru-RU"/>
        </w:rPr>
        <w:t xml:space="preserve">экспертной организацией </w:t>
      </w:r>
      <w:r w:rsidRPr="002A7F62">
        <w:rPr>
          <w:rFonts w:ascii="Times New Roman" w:eastAsia="Times New Roman" w:hAnsi="Times New Roman" w:cs="Times New Roman"/>
          <w:sz w:val="24"/>
          <w:szCs w:val="24"/>
          <w:lang w:eastAsia="ru-RU"/>
        </w:rPr>
        <w:t xml:space="preserve">срок рассмотрения результатов и осуществления приемки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увеличивается на период времени, в течение которого проводилась экспертиза</w:t>
      </w:r>
      <w:r w:rsidR="005136FA"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Срок экспертизы</w:t>
      </w:r>
      <w:r w:rsidR="005136F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не может превышать </w:t>
      </w:r>
      <w:r w:rsidR="00376316" w:rsidRPr="002A7F62">
        <w:rPr>
          <w:rFonts w:ascii="Times New Roman" w:hAnsi="Times New Roman" w:cs="Times New Roman"/>
          <w:sz w:val="24"/>
          <w:szCs w:val="24"/>
        </w:rPr>
        <w:t>10 (Десят</w:t>
      </w:r>
      <w:r w:rsidR="00BF7F03" w:rsidRPr="002A7F62">
        <w:rPr>
          <w:rFonts w:ascii="Times New Roman" w:hAnsi="Times New Roman" w:cs="Times New Roman"/>
          <w:sz w:val="24"/>
          <w:szCs w:val="24"/>
        </w:rPr>
        <w:t>и</w:t>
      </w:r>
      <w:r w:rsidR="00376316" w:rsidRPr="002A7F62">
        <w:rPr>
          <w:rFonts w:ascii="Times New Roman" w:hAnsi="Times New Roman" w:cs="Times New Roman"/>
          <w:sz w:val="24"/>
          <w:szCs w:val="24"/>
        </w:rPr>
        <w:t>)</w:t>
      </w:r>
      <w:r w:rsidRPr="002A7F62">
        <w:rPr>
          <w:rFonts w:ascii="Times New Roman" w:eastAsia="Times New Roman" w:hAnsi="Times New Roman" w:cs="Times New Roman"/>
          <w:sz w:val="24"/>
          <w:szCs w:val="24"/>
          <w:lang w:eastAsia="ru-RU"/>
        </w:rPr>
        <w:t xml:space="preserve"> </w:t>
      </w:r>
      <w:r w:rsidR="005136FA"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 xml:space="preserve">дней при условии 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необходимых документов для проведения экспертизы. </w:t>
      </w:r>
      <w:bookmarkEnd w:id="16"/>
      <w:r w:rsidR="00F57176" w:rsidRPr="002A7F62">
        <w:rPr>
          <w:rFonts w:ascii="Times New Roman" w:eastAsia="Times New Roman" w:hAnsi="Times New Roman" w:cs="Times New Roman"/>
          <w:sz w:val="24"/>
          <w:szCs w:val="24"/>
          <w:lang w:eastAsia="ru-RU"/>
        </w:rPr>
        <w:t xml:space="preserve">Перечень документов, необходимых для проведения экспертизы Заказчик определяет самостоятельно. </w:t>
      </w:r>
      <w:r w:rsidR="00B667F8">
        <w:rPr>
          <w:rFonts w:ascii="Times New Roman" w:eastAsia="Times New Roman" w:hAnsi="Times New Roman" w:cs="Times New Roman"/>
          <w:sz w:val="24"/>
          <w:szCs w:val="24"/>
          <w:lang w:eastAsia="ru-RU"/>
        </w:rPr>
        <w:t>Подрядчик</w:t>
      </w:r>
      <w:r w:rsidR="00F57176" w:rsidRPr="002A7F62">
        <w:rPr>
          <w:rFonts w:ascii="Times New Roman" w:eastAsia="Times New Roman" w:hAnsi="Times New Roman" w:cs="Times New Roman"/>
          <w:sz w:val="24"/>
          <w:szCs w:val="24"/>
          <w:lang w:eastAsia="ru-RU"/>
        </w:rPr>
        <w:t xml:space="preserve"> не вправе отказать Заказчику в предоставлении таких документов. Срок предоставления документов по запросу Заказчика – не позднее 1 (</w:t>
      </w:r>
      <w:r w:rsidR="00FE451D" w:rsidRPr="002A7F62">
        <w:rPr>
          <w:rFonts w:ascii="Times New Roman" w:eastAsia="Times New Roman" w:hAnsi="Times New Roman" w:cs="Times New Roman"/>
          <w:sz w:val="24"/>
          <w:szCs w:val="24"/>
          <w:lang w:eastAsia="ru-RU"/>
        </w:rPr>
        <w:t>О</w:t>
      </w:r>
      <w:r w:rsidR="00F57176" w:rsidRPr="002A7F62">
        <w:rPr>
          <w:rFonts w:ascii="Times New Roman" w:eastAsia="Times New Roman" w:hAnsi="Times New Roman" w:cs="Times New Roman"/>
          <w:sz w:val="24"/>
          <w:szCs w:val="24"/>
          <w:lang w:eastAsia="ru-RU"/>
        </w:rPr>
        <w:t xml:space="preserve">дного) </w:t>
      </w:r>
      <w:r w:rsidR="00E36E66" w:rsidRPr="002A7F62">
        <w:rPr>
          <w:rFonts w:ascii="Times New Roman" w:eastAsia="Times New Roman" w:hAnsi="Times New Roman" w:cs="Times New Roman"/>
          <w:sz w:val="24"/>
          <w:szCs w:val="24"/>
          <w:lang w:eastAsia="ru-RU"/>
        </w:rPr>
        <w:t>рабочего</w:t>
      </w:r>
      <w:r w:rsidR="00F57176" w:rsidRPr="002A7F62">
        <w:rPr>
          <w:rFonts w:ascii="Times New Roman" w:eastAsia="Times New Roman" w:hAnsi="Times New Roman" w:cs="Times New Roman"/>
          <w:sz w:val="24"/>
          <w:szCs w:val="24"/>
          <w:lang w:eastAsia="ru-RU"/>
        </w:rPr>
        <w:t xml:space="preserve"> дня</w:t>
      </w:r>
      <w:r w:rsidR="00E36E66" w:rsidRPr="002A7F62">
        <w:rPr>
          <w:rFonts w:ascii="Times New Roman" w:eastAsia="Times New Roman" w:hAnsi="Times New Roman" w:cs="Times New Roman"/>
          <w:sz w:val="24"/>
          <w:szCs w:val="24"/>
          <w:lang w:eastAsia="ru-RU"/>
        </w:rPr>
        <w:t xml:space="preserve"> с даты </w:t>
      </w:r>
      <w:r w:rsidR="00AC6DFA" w:rsidRPr="002A7F62">
        <w:rPr>
          <w:rFonts w:ascii="Times New Roman" w:eastAsia="Times New Roman" w:hAnsi="Times New Roman" w:cs="Times New Roman"/>
          <w:sz w:val="24"/>
          <w:szCs w:val="24"/>
          <w:lang w:eastAsia="ru-RU"/>
        </w:rPr>
        <w:t>направления Заказчиком</w:t>
      </w:r>
      <w:r w:rsidR="00E36E66" w:rsidRPr="002A7F62">
        <w:rPr>
          <w:rFonts w:ascii="Times New Roman" w:eastAsia="Times New Roman" w:hAnsi="Times New Roman" w:cs="Times New Roman"/>
          <w:sz w:val="24"/>
          <w:szCs w:val="24"/>
          <w:lang w:eastAsia="ru-RU"/>
        </w:rPr>
        <w:t xml:space="preserve"> </w:t>
      </w:r>
      <w:r w:rsidR="00F03226">
        <w:rPr>
          <w:rFonts w:ascii="Times New Roman" w:eastAsia="Times New Roman" w:hAnsi="Times New Roman" w:cs="Times New Roman"/>
          <w:sz w:val="24"/>
          <w:szCs w:val="24"/>
          <w:lang w:eastAsia="ru-RU"/>
        </w:rPr>
        <w:t>Подрядчику</w:t>
      </w:r>
      <w:r w:rsidR="00E36E66" w:rsidRPr="002A7F62">
        <w:rPr>
          <w:rFonts w:ascii="Times New Roman" w:eastAsia="Times New Roman" w:hAnsi="Times New Roman" w:cs="Times New Roman"/>
          <w:sz w:val="24"/>
          <w:szCs w:val="24"/>
          <w:lang w:eastAsia="ru-RU"/>
        </w:rPr>
        <w:t xml:space="preserve"> соответствующего запроса</w:t>
      </w:r>
      <w:r w:rsidR="00F57176" w:rsidRPr="002A7F62">
        <w:rPr>
          <w:rFonts w:ascii="Times New Roman" w:eastAsia="Times New Roman" w:hAnsi="Times New Roman" w:cs="Times New Roman"/>
          <w:sz w:val="24"/>
          <w:szCs w:val="24"/>
          <w:lang w:eastAsia="ru-RU"/>
        </w:rPr>
        <w:t>.</w:t>
      </w:r>
    </w:p>
    <w:p w14:paraId="3E3DC526" w14:textId="77777777" w:rsidR="00C973D8" w:rsidRPr="002A7F62" w:rsidRDefault="00C973D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42532FEE" w14:textId="3E7305FB" w:rsidR="00A07CE0" w:rsidRPr="002A7F62" w:rsidRDefault="00FE451D" w:rsidP="00D55D46">
      <w:pPr>
        <w:pStyle w:val="10"/>
        <w:numPr>
          <w:ilvl w:val="0"/>
          <w:numId w:val="24"/>
        </w:numPr>
        <w:ind w:left="357" w:hanging="357"/>
      </w:pPr>
      <w:r w:rsidRPr="002A7F62">
        <w:t>Права и обязанности Сторон</w:t>
      </w:r>
    </w:p>
    <w:p w14:paraId="0C62A2B1" w14:textId="7777777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вправе:</w:t>
      </w:r>
    </w:p>
    <w:p w14:paraId="3F0822FD" w14:textId="7CC7B713"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соответствии с </w:t>
      </w:r>
      <w:r w:rsidR="006576D4" w:rsidRPr="002A7F62">
        <w:rPr>
          <w:rFonts w:ascii="Times New Roman" w:eastAsia="Times New Roman" w:hAnsi="Times New Roman" w:cs="Times New Roman"/>
          <w:sz w:val="24"/>
          <w:szCs w:val="24"/>
          <w:lang w:eastAsia="ru-RU"/>
        </w:rPr>
        <w:t>Договором</w:t>
      </w:r>
      <w:r w:rsidR="000E186E" w:rsidRPr="002A7F62">
        <w:rPr>
          <w:rFonts w:ascii="Times New Roman" w:eastAsia="Times New Roman" w:hAnsi="Times New Roman" w:cs="Times New Roman"/>
          <w:sz w:val="24"/>
          <w:szCs w:val="24"/>
          <w:lang w:eastAsia="ru-RU"/>
        </w:rPr>
        <w:t xml:space="preserve">, </w:t>
      </w:r>
      <w:r w:rsidR="00A55586" w:rsidRPr="002A7F62">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CFE0CA0" w:rsidR="0022265A" w:rsidRPr="002A7F62" w:rsidRDefault="0022265A"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представления надлежащим образом оформленн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w:t>
      </w:r>
      <w:r w:rsidR="005C55E7"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тчетн</w:t>
      </w:r>
      <w:r w:rsidR="005C55E7" w:rsidRPr="002A7F62">
        <w:rPr>
          <w:rFonts w:ascii="Times New Roman" w:eastAsia="Times New Roman" w:hAnsi="Times New Roman" w:cs="Times New Roman"/>
          <w:sz w:val="24"/>
          <w:szCs w:val="24"/>
          <w:lang w:eastAsia="ru-RU"/>
        </w:rPr>
        <w:t>ых</w:t>
      </w:r>
      <w:r w:rsidRPr="002A7F62">
        <w:rPr>
          <w:rFonts w:ascii="Times New Roman" w:eastAsia="Times New Roman" w:hAnsi="Times New Roman" w:cs="Times New Roman"/>
          <w:sz w:val="24"/>
          <w:szCs w:val="24"/>
          <w:lang w:eastAsia="ru-RU"/>
        </w:rPr>
        <w:t xml:space="preserve"> документ</w:t>
      </w:r>
      <w:r w:rsidR="005C55E7" w:rsidRPr="002A7F62">
        <w:rPr>
          <w:rFonts w:ascii="Times New Roman" w:eastAsia="Times New Roman" w:hAnsi="Times New Roman" w:cs="Times New Roman"/>
          <w:sz w:val="24"/>
          <w:szCs w:val="24"/>
          <w:lang w:eastAsia="ru-RU"/>
        </w:rPr>
        <w:t>ов</w:t>
      </w:r>
      <w:r w:rsidRPr="002A7F62">
        <w:rPr>
          <w:rFonts w:ascii="Times New Roman" w:eastAsia="Times New Roman" w:hAnsi="Times New Roman" w:cs="Times New Roman"/>
          <w:sz w:val="24"/>
          <w:szCs w:val="24"/>
          <w:lang w:eastAsia="ru-RU"/>
        </w:rPr>
        <w:t xml:space="preserve"> и материалов</w:t>
      </w:r>
      <w:r w:rsidR="005C55E7" w:rsidRPr="002A7F62">
        <w:rPr>
          <w:rFonts w:ascii="Times New Roman" w:eastAsia="Times New Roman" w:hAnsi="Times New Roman" w:cs="Times New Roman"/>
          <w:sz w:val="24"/>
          <w:szCs w:val="24"/>
          <w:lang w:eastAsia="ru-RU"/>
        </w:rPr>
        <w:t xml:space="preserve"> к ним</w:t>
      </w:r>
      <w:r w:rsidRPr="002A7F62">
        <w:rPr>
          <w:rFonts w:ascii="Times New Roman" w:eastAsia="Times New Roman" w:hAnsi="Times New Roman" w:cs="Times New Roman"/>
          <w:sz w:val="24"/>
          <w:szCs w:val="24"/>
          <w:lang w:eastAsia="ru-RU"/>
        </w:rPr>
        <w:t>, подтверждающих исполнение обязательств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363310B6" w14:textId="4313A4FA"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Письменно запрашивать информацию о ходе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p>
    <w:p w14:paraId="36223516" w14:textId="4CEC43D3" w:rsidR="00412882"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по Договору, не вмешиваясь при этом в хозяйственную деятельность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давать обязательные для выполнения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указания об объеме и ходе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требовать своевременного устранения выявленных при проверке и</w:t>
      </w:r>
      <w:r w:rsidR="009F3664" w:rsidRPr="002A7F62">
        <w:rPr>
          <w:rFonts w:ascii="Times New Roman" w:eastAsia="Times New Roman" w:hAnsi="Times New Roman" w:cs="Times New Roman"/>
          <w:sz w:val="24"/>
          <w:szCs w:val="24"/>
          <w:lang w:eastAsia="ru-RU"/>
        </w:rPr>
        <w:t>/или приемке</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недостатков, устанавливать срок их устранения.</w:t>
      </w:r>
    </w:p>
    <w:p w14:paraId="14A3396E" w14:textId="14D863AC"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невыполнения или ненадлежащего исполнения Договора отказаться </w:t>
      </w:r>
      <w:r w:rsidRPr="002A7F62">
        <w:rPr>
          <w:rFonts w:ascii="Times New Roman" w:hAnsi="Times New Roman" w:cs="Times New Roman"/>
          <w:sz w:val="24"/>
          <w:szCs w:val="24"/>
          <w:shd w:val="clear" w:color="auto" w:fill="FFFFFF"/>
        </w:rPr>
        <w:br/>
        <w:t xml:space="preserve">от подписания документов о приемке и от окончательной оплаты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в полном объеме </w:t>
      </w:r>
      <w:r w:rsidRPr="002A7F62">
        <w:rPr>
          <w:rFonts w:ascii="Times New Roman" w:hAnsi="Times New Roman" w:cs="Times New Roman"/>
          <w:sz w:val="24"/>
          <w:szCs w:val="24"/>
          <w:shd w:val="clear" w:color="auto" w:fill="FFFFFF"/>
        </w:rPr>
        <w:br/>
        <w:t xml:space="preserve">до устранения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выявленных нарушений.</w:t>
      </w:r>
    </w:p>
    <w:p w14:paraId="0626DDE7" w14:textId="67228302"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lang w:eastAsia="ru-RU"/>
        </w:rPr>
        <w:t xml:space="preserve">В случае нарушения </w:t>
      </w:r>
      <w:r w:rsidR="00B667F8">
        <w:rPr>
          <w:rFonts w:ascii="Times New Roman" w:hAnsi="Times New Roman" w:cs="Times New Roman"/>
          <w:sz w:val="24"/>
          <w:szCs w:val="24"/>
          <w:lang w:eastAsia="ru-RU"/>
        </w:rPr>
        <w:t>Подрядчиком</w:t>
      </w:r>
      <w:r w:rsidRPr="002A7F62">
        <w:rPr>
          <w:rFonts w:ascii="Times New Roman" w:hAnsi="Times New Roman" w:cs="Times New Roman"/>
          <w:sz w:val="24"/>
          <w:szCs w:val="24"/>
          <w:lang w:eastAsia="ru-RU"/>
        </w:rPr>
        <w:t xml:space="preserve"> согласованных Сторонами сроков устранения недостатков </w:t>
      </w:r>
      <w:r w:rsidR="00D404BA">
        <w:rPr>
          <w:rFonts w:ascii="Times New Roman" w:hAnsi="Times New Roman" w:cs="Times New Roman"/>
          <w:sz w:val="24"/>
          <w:szCs w:val="24"/>
          <w:lang w:eastAsia="ru-RU"/>
        </w:rPr>
        <w:t>выполненных</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Заказчик вправе поручить устранение этих недостатков третьему лицу, с возмещением понесенных убытков, включая обоснованную стоимость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этих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за счет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w:t>
      </w:r>
    </w:p>
    <w:p w14:paraId="57A257B7" w14:textId="5628CE1E" w:rsidR="000E186E" w:rsidRPr="002A7F62" w:rsidRDefault="009F3664"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Ссылаться на недостатки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в том числе установленные по результатам проведенных уполномоченными контрольными органами проверок использования </w:t>
      </w:r>
      <w:r w:rsidR="00F66C31" w:rsidRPr="002A7F62">
        <w:rPr>
          <w:rFonts w:ascii="Times New Roman" w:hAnsi="Times New Roman" w:cs="Times New Roman"/>
          <w:sz w:val="24"/>
          <w:szCs w:val="24"/>
          <w:shd w:val="clear" w:color="auto" w:fill="FFFFFF"/>
        </w:rPr>
        <w:t>гранта в форме субсидии</w:t>
      </w:r>
      <w:r w:rsidRPr="002A7F62">
        <w:rPr>
          <w:rFonts w:ascii="Times New Roman" w:eastAsia="Times New Roman" w:hAnsi="Times New Roman" w:cs="Times New Roman"/>
          <w:sz w:val="24"/>
          <w:szCs w:val="24"/>
          <w:lang w:eastAsia="ru-RU"/>
        </w:rPr>
        <w:t xml:space="preserve">, требовать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надлежащего исполнения обязательств по Договору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2A7F62">
        <w:rPr>
          <w:rFonts w:ascii="Times New Roman" w:eastAsia="Times New Roman" w:hAnsi="Times New Roman" w:cs="Times New Roman"/>
          <w:sz w:val="24"/>
          <w:szCs w:val="24"/>
          <w:lang w:eastAsia="ru-RU"/>
        </w:rPr>
        <w:t>.</w:t>
      </w:r>
    </w:p>
    <w:p w14:paraId="272610AC" w14:textId="7EFF86F1" w:rsidR="00412882" w:rsidRPr="002A7F62" w:rsidRDefault="006D1E1D"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обнаружении уполномоченными контрольными органами несоответствия объема и стоимости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B667F8">
        <w:rPr>
          <w:rFonts w:ascii="Times New Roman" w:hAnsi="Times New Roman" w:cs="Times New Roman"/>
          <w:sz w:val="24"/>
          <w:szCs w:val="24"/>
        </w:rPr>
        <w:t>Подрядчиком</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требованиям Договора вызвать </w:t>
      </w:r>
      <w:r w:rsidRPr="002A7F62">
        <w:rPr>
          <w:rFonts w:ascii="Times New Roman" w:hAnsi="Times New Roman" w:cs="Times New Roman"/>
          <w:sz w:val="24"/>
          <w:szCs w:val="24"/>
        </w:rPr>
        <w:lastRenderedPageBreak/>
        <w:t xml:space="preserve">полномочных представителей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для представления разъяснений в отношении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00F90671" w:rsidRPr="002A7F62">
        <w:rPr>
          <w:rFonts w:ascii="Times New Roman" w:hAnsi="Times New Roman" w:cs="Times New Roman"/>
          <w:sz w:val="24"/>
          <w:szCs w:val="24"/>
        </w:rPr>
        <w:t>.</w:t>
      </w:r>
    </w:p>
    <w:p w14:paraId="79A78B0F" w14:textId="64401748" w:rsidR="002206E4" w:rsidRPr="002A7F62" w:rsidRDefault="00412882"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lang w:eastAsia="ru-RU"/>
        </w:rPr>
        <w:t xml:space="preserve">Требовать уплаты неустойки (штрафа, пени) и (или) возмещения убытков, причинённых по вине </w:t>
      </w:r>
      <w:r w:rsidR="00F03226">
        <w:rPr>
          <w:rFonts w:ascii="Times New Roman" w:hAnsi="Times New Roman" w:cs="Times New Roman"/>
          <w:sz w:val="24"/>
          <w:szCs w:val="24"/>
          <w:lang w:eastAsia="ru-RU"/>
        </w:rPr>
        <w:t>Подрядчика</w:t>
      </w:r>
      <w:r w:rsidRPr="002A7F62">
        <w:rPr>
          <w:rFonts w:ascii="Times New Roman" w:hAnsi="Times New Roman" w:cs="Times New Roman"/>
          <w:sz w:val="24"/>
          <w:szCs w:val="24"/>
          <w:lang w:eastAsia="ru-RU"/>
        </w:rPr>
        <w:t xml:space="preserve">. </w:t>
      </w:r>
    </w:p>
    <w:p w14:paraId="1747F6FC" w14:textId="70DA34E4" w:rsidR="002206E4" w:rsidRPr="002A7F62" w:rsidRDefault="002206E4" w:rsidP="00D55D46">
      <w:pPr>
        <w:pStyle w:val="a4"/>
        <w:widowControl w:val="0"/>
        <w:numPr>
          <w:ilvl w:val="2"/>
          <w:numId w:val="24"/>
        </w:numPr>
        <w:shd w:val="clear" w:color="auto" w:fill="FFFFFF"/>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Принять решение об одностороннем отказе от исполнения Договора в соответствии с гражданским законодательством Российской Федерации, возместив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все фактически понесенные расходы.</w:t>
      </w:r>
    </w:p>
    <w:p w14:paraId="64A7CA60" w14:textId="77777777" w:rsidR="00412882" w:rsidRPr="002A7F62" w:rsidRDefault="00412882" w:rsidP="00D55D46">
      <w:pPr>
        <w:pStyle w:val="a4"/>
        <w:widowControl w:val="0"/>
        <w:shd w:val="clear" w:color="auto" w:fill="FFFFFF"/>
        <w:spacing w:after="0" w:line="240" w:lineRule="auto"/>
        <w:ind w:left="709"/>
        <w:jc w:val="both"/>
        <w:rPr>
          <w:rFonts w:ascii="Times New Roman" w:hAnsi="Times New Roman" w:cs="Times New Roman"/>
          <w:sz w:val="24"/>
          <w:szCs w:val="24"/>
        </w:rPr>
      </w:pPr>
    </w:p>
    <w:p w14:paraId="25C3D051" w14:textId="6B3F1AC4" w:rsidR="0041288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sidRPr="002A7F62">
        <w:rPr>
          <w:rFonts w:ascii="Times New Roman" w:eastAsia="Times New Roman" w:hAnsi="Times New Roman" w:cs="Times New Roman"/>
          <w:b/>
          <w:sz w:val="24"/>
          <w:szCs w:val="24"/>
          <w:u w:val="single"/>
          <w:lang w:eastAsia="ru-RU"/>
        </w:rPr>
        <w:t>Заказчик обязан:</w:t>
      </w:r>
    </w:p>
    <w:p w14:paraId="1BCC4D12" w14:textId="514AF676"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принять и оплатить надлежащим образом </w:t>
      </w:r>
      <w:r w:rsidR="00D404BA">
        <w:rPr>
          <w:rFonts w:ascii="Times New Roman" w:eastAsia="Times New Roman" w:hAnsi="Times New Roman" w:cs="Times New Roman"/>
          <w:sz w:val="24"/>
          <w:szCs w:val="24"/>
          <w:lang w:eastAsia="ru-RU"/>
        </w:rPr>
        <w:t>выполненные</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соответствии с Договором.</w:t>
      </w:r>
    </w:p>
    <w:p w14:paraId="70DA5CAC" w14:textId="199E205D" w:rsidR="00412882" w:rsidRPr="002A7F62" w:rsidRDefault="00412882"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Со дня заключения Договора осуществлять содействие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в исполнении им своих обязательств по Договору, а также осуществлять действия, позволяющие </w:t>
      </w:r>
      <w:r w:rsidR="00F03226">
        <w:rPr>
          <w:rFonts w:ascii="Times New Roman" w:hAnsi="Times New Roman" w:cs="Times New Roman"/>
          <w:sz w:val="24"/>
          <w:szCs w:val="24"/>
          <w:shd w:val="clear" w:color="auto" w:fill="FFFFFF"/>
        </w:rPr>
        <w:t>Подрядчику</w:t>
      </w:r>
      <w:r w:rsidRPr="002A7F62">
        <w:rPr>
          <w:rFonts w:ascii="Times New Roman" w:hAnsi="Times New Roman" w:cs="Times New Roman"/>
          <w:sz w:val="24"/>
          <w:szCs w:val="24"/>
          <w:shd w:val="clear" w:color="auto" w:fill="FFFFFF"/>
        </w:rPr>
        <w:t xml:space="preserve"> приступить к </w:t>
      </w:r>
      <w:r w:rsidR="00D404BA">
        <w:rPr>
          <w:rFonts w:ascii="Times New Roman" w:hAnsi="Times New Roman" w:cs="Times New Roman"/>
          <w:sz w:val="24"/>
          <w:szCs w:val="24"/>
          <w:shd w:val="clear" w:color="auto" w:fill="FFFFFF"/>
        </w:rPr>
        <w:t>выполнению</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и своевременному их выполнению, если осуществление таких действий возложено на Заказчика.</w:t>
      </w:r>
    </w:p>
    <w:p w14:paraId="07B5763F" w14:textId="579E3104"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получении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уведомления о приостановлении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рассмотреть вопрос о 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57860608" w14:textId="6449FD5B" w:rsidR="00A07CE0" w:rsidRPr="002A7F62" w:rsidRDefault="00A07CE0" w:rsidP="00D55D46">
      <w:pPr>
        <w:pStyle w:val="a4"/>
        <w:numPr>
          <w:ilvl w:val="2"/>
          <w:numId w:val="24"/>
        </w:numPr>
        <w:shd w:val="clear" w:color="auto" w:fill="FFFFFF"/>
        <w:spacing w:line="240" w:lineRule="auto"/>
        <w:ind w:left="0" w:firstLine="709"/>
        <w:contextualSpacing w:val="0"/>
        <w:rPr>
          <w:rFonts w:ascii="Times New Roman" w:hAnsi="Times New Roman" w:cs="Times New Roman"/>
          <w:sz w:val="24"/>
          <w:szCs w:val="24"/>
          <w:shd w:val="clear" w:color="auto" w:fill="FFFFFF"/>
        </w:rPr>
      </w:pPr>
      <w:r w:rsidRPr="002A7F62">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2A7F62">
        <w:rPr>
          <w:rFonts w:ascii="Times New Roman" w:eastAsia="Calibri" w:hAnsi="Times New Roman" w:cs="Times New Roman"/>
          <w:sz w:val="24"/>
          <w:szCs w:val="24"/>
        </w:rPr>
        <w:t xml:space="preserve">Российской Федерации </w:t>
      </w:r>
      <w:r w:rsidRPr="002A7F62">
        <w:rPr>
          <w:rFonts w:ascii="Times New Roman" w:eastAsia="Calibri" w:hAnsi="Times New Roman" w:cs="Times New Roman"/>
          <w:sz w:val="24"/>
          <w:szCs w:val="24"/>
        </w:rPr>
        <w:t>и Договором.</w:t>
      </w:r>
    </w:p>
    <w:p w14:paraId="4BA2551F" w14:textId="0472C655"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вправе:</w:t>
      </w:r>
    </w:p>
    <w:p w14:paraId="2DA8558A" w14:textId="6F978FAC"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EC7B33" w:rsidRPr="002A7F62">
        <w:rPr>
          <w:rFonts w:ascii="Times New Roman" w:eastAsia="Times New Roman" w:hAnsi="Times New Roman" w:cs="Times New Roman"/>
          <w:sz w:val="24"/>
          <w:szCs w:val="24"/>
          <w:lang w:eastAsia="ru-RU"/>
        </w:rPr>
        <w:t> </w:t>
      </w:r>
      <w:r w:rsidR="00F71C67" w:rsidRPr="002A7F62">
        <w:rPr>
          <w:rFonts w:ascii="Times New Roman" w:eastAsia="Times New Roman" w:hAnsi="Times New Roman" w:cs="Times New Roman"/>
          <w:sz w:val="24"/>
          <w:szCs w:val="24"/>
          <w:lang w:eastAsia="ru-RU"/>
        </w:rPr>
        <w:t>условиями</w:t>
      </w:r>
      <w:r w:rsidRPr="002A7F62">
        <w:rPr>
          <w:rFonts w:ascii="Times New Roman" w:eastAsia="Times New Roman" w:hAnsi="Times New Roman" w:cs="Times New Roman"/>
          <w:sz w:val="24"/>
          <w:szCs w:val="24"/>
          <w:lang w:eastAsia="ru-RU"/>
        </w:rPr>
        <w:t xml:space="preserve"> </w:t>
      </w:r>
      <w:r w:rsidR="00F71C67"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w:t>
      </w:r>
      <w:r w:rsidR="007D77F0" w:rsidRPr="002A7F62">
        <w:rPr>
          <w:rFonts w:ascii="Times New Roman" w:eastAsia="Times New Roman" w:hAnsi="Times New Roman" w:cs="Times New Roman"/>
          <w:sz w:val="24"/>
          <w:szCs w:val="24"/>
          <w:lang w:eastAsia="ru-RU"/>
        </w:rPr>
        <w:t xml:space="preserve"> </w:t>
      </w:r>
    </w:p>
    <w:p w14:paraId="3FA33AA7" w14:textId="77777777" w:rsidR="00E21540" w:rsidRDefault="00A07CE0" w:rsidP="00A3366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Hlk174612472"/>
      <w:r w:rsidRPr="00E21540">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E21540">
        <w:rPr>
          <w:rFonts w:ascii="Times New Roman" w:eastAsia="Times New Roman" w:hAnsi="Times New Roman" w:cs="Times New Roman"/>
          <w:sz w:val="24"/>
          <w:szCs w:val="24"/>
          <w:lang w:eastAsia="ru-RU"/>
        </w:rPr>
        <w:t>–</w:t>
      </w:r>
      <w:r w:rsidRPr="00E21540">
        <w:rPr>
          <w:rFonts w:ascii="Times New Roman" w:eastAsia="Times New Roman" w:hAnsi="Times New Roman" w:cs="Times New Roman"/>
          <w:sz w:val="24"/>
          <w:szCs w:val="24"/>
          <w:lang w:eastAsia="ru-RU"/>
        </w:rPr>
        <w:t xml:space="preserve"> </w:t>
      </w:r>
      <w:r w:rsidR="00F03226" w:rsidRPr="00E21540">
        <w:rPr>
          <w:rFonts w:ascii="Times New Roman" w:eastAsia="Times New Roman" w:hAnsi="Times New Roman" w:cs="Times New Roman"/>
          <w:sz w:val="24"/>
          <w:szCs w:val="24"/>
          <w:lang w:eastAsia="ru-RU"/>
        </w:rPr>
        <w:t>субподрядчиков (</w:t>
      </w:r>
      <w:r w:rsidRPr="00E21540">
        <w:rPr>
          <w:rFonts w:ascii="Times New Roman" w:eastAsia="Times New Roman" w:hAnsi="Times New Roman" w:cs="Times New Roman"/>
          <w:sz w:val="24"/>
          <w:szCs w:val="24"/>
          <w:lang w:eastAsia="ru-RU"/>
        </w:rPr>
        <w:t>соисполнителей</w:t>
      </w:r>
      <w:r w:rsidR="00F03226" w:rsidRPr="00E21540">
        <w:rPr>
          <w:rFonts w:ascii="Times New Roman" w:eastAsia="Times New Roman" w:hAnsi="Times New Roman" w:cs="Times New Roman"/>
          <w:sz w:val="24"/>
          <w:szCs w:val="24"/>
          <w:lang w:eastAsia="ru-RU"/>
        </w:rPr>
        <w:t>)</w:t>
      </w:r>
      <w:r w:rsidRPr="00E21540">
        <w:rPr>
          <w:rFonts w:ascii="Times New Roman" w:eastAsia="Times New Roman" w:hAnsi="Times New Roman" w:cs="Times New Roman"/>
          <w:sz w:val="24"/>
          <w:szCs w:val="24"/>
          <w:lang w:eastAsia="ru-RU"/>
        </w:rPr>
        <w:t>, обладающих специальными знаниями, навыками, специальным оборудованием и т.</w:t>
      </w:r>
      <w:r w:rsidR="00EC7B33" w:rsidRPr="00E21540">
        <w:rPr>
          <w:rFonts w:ascii="Times New Roman" w:eastAsia="Times New Roman" w:hAnsi="Times New Roman" w:cs="Times New Roman"/>
          <w:sz w:val="24"/>
          <w:szCs w:val="24"/>
          <w:lang w:eastAsia="ru-RU"/>
        </w:rPr>
        <w:t> </w:t>
      </w:r>
      <w:r w:rsidRPr="00E21540">
        <w:rPr>
          <w:rFonts w:ascii="Times New Roman" w:eastAsia="Times New Roman" w:hAnsi="Times New Roman" w:cs="Times New Roman"/>
          <w:sz w:val="24"/>
          <w:szCs w:val="24"/>
          <w:lang w:eastAsia="ru-RU"/>
        </w:rPr>
        <w:t xml:space="preserve">п., по видам (содержанию) </w:t>
      </w:r>
      <w:r w:rsidR="00F03226" w:rsidRPr="00E21540">
        <w:rPr>
          <w:rFonts w:ascii="Times New Roman" w:eastAsia="Times New Roman" w:hAnsi="Times New Roman" w:cs="Times New Roman"/>
          <w:sz w:val="24"/>
          <w:szCs w:val="24"/>
          <w:lang w:eastAsia="ru-RU"/>
        </w:rPr>
        <w:t>Работ</w:t>
      </w:r>
      <w:r w:rsidRPr="00E21540">
        <w:rPr>
          <w:rFonts w:ascii="Times New Roman" w:eastAsia="Times New Roman" w:hAnsi="Times New Roman" w:cs="Times New Roman"/>
          <w:sz w:val="24"/>
          <w:szCs w:val="24"/>
          <w:lang w:eastAsia="ru-RU"/>
        </w:rPr>
        <w:t xml:space="preserve">, предусмотренных в Техническом задании. При этом </w:t>
      </w:r>
      <w:r w:rsidR="00B667F8" w:rsidRPr="00E21540">
        <w:rPr>
          <w:rFonts w:ascii="Times New Roman" w:eastAsia="Times New Roman" w:hAnsi="Times New Roman" w:cs="Times New Roman"/>
          <w:sz w:val="24"/>
          <w:szCs w:val="24"/>
          <w:lang w:eastAsia="ru-RU"/>
        </w:rPr>
        <w:t>Подрядчик</w:t>
      </w:r>
      <w:r w:rsidRPr="00E21540">
        <w:rPr>
          <w:rFonts w:ascii="Times New Roman" w:eastAsia="Times New Roman" w:hAnsi="Times New Roman" w:cs="Times New Roman"/>
          <w:sz w:val="24"/>
          <w:szCs w:val="24"/>
          <w:lang w:eastAsia="ru-RU"/>
        </w:rPr>
        <w:t xml:space="preserve"> несет ответственность перед Заказчиком за неисполнение или ненадлежащее исполнение обязательств</w:t>
      </w:r>
      <w:r w:rsidR="00F03226" w:rsidRPr="00E21540">
        <w:rPr>
          <w:rFonts w:ascii="Times New Roman" w:eastAsia="Times New Roman" w:hAnsi="Times New Roman" w:cs="Times New Roman"/>
          <w:sz w:val="24"/>
          <w:szCs w:val="24"/>
          <w:lang w:eastAsia="ru-RU"/>
        </w:rPr>
        <w:t xml:space="preserve"> субподрядчиками (</w:t>
      </w:r>
      <w:r w:rsidRPr="00E21540">
        <w:rPr>
          <w:rFonts w:ascii="Times New Roman" w:eastAsia="Times New Roman" w:hAnsi="Times New Roman" w:cs="Times New Roman"/>
          <w:sz w:val="24"/>
          <w:szCs w:val="24"/>
          <w:lang w:eastAsia="ru-RU"/>
        </w:rPr>
        <w:t>со</w:t>
      </w:r>
      <w:r w:rsidR="00F03226" w:rsidRPr="00E21540">
        <w:rPr>
          <w:rFonts w:ascii="Times New Roman" w:eastAsia="Times New Roman" w:hAnsi="Times New Roman" w:cs="Times New Roman"/>
          <w:sz w:val="24"/>
          <w:szCs w:val="24"/>
          <w:lang w:eastAsia="ru-RU"/>
        </w:rPr>
        <w:t>исполнителя</w:t>
      </w:r>
      <w:r w:rsidRPr="00E21540">
        <w:rPr>
          <w:rFonts w:ascii="Times New Roman" w:eastAsia="Times New Roman" w:hAnsi="Times New Roman" w:cs="Times New Roman"/>
          <w:sz w:val="24"/>
          <w:szCs w:val="24"/>
          <w:lang w:eastAsia="ru-RU"/>
        </w:rPr>
        <w:t>ми</w:t>
      </w:r>
      <w:r w:rsidR="00F03226" w:rsidRPr="00E21540">
        <w:rPr>
          <w:rFonts w:ascii="Times New Roman" w:eastAsia="Times New Roman" w:hAnsi="Times New Roman" w:cs="Times New Roman"/>
          <w:sz w:val="24"/>
          <w:szCs w:val="24"/>
          <w:lang w:eastAsia="ru-RU"/>
        </w:rPr>
        <w:t>)</w:t>
      </w:r>
      <w:r w:rsidRPr="00E21540">
        <w:rPr>
          <w:rFonts w:ascii="Times New Roman" w:eastAsia="Times New Roman" w:hAnsi="Times New Roman" w:cs="Times New Roman"/>
          <w:sz w:val="24"/>
          <w:szCs w:val="24"/>
          <w:lang w:eastAsia="ru-RU"/>
        </w:rPr>
        <w:t xml:space="preserve">. </w:t>
      </w:r>
      <w:r w:rsidR="00F90671" w:rsidRPr="00E21540">
        <w:rPr>
          <w:rFonts w:ascii="Times New Roman" w:eastAsia="Times New Roman" w:hAnsi="Times New Roman" w:cs="Times New Roman"/>
          <w:sz w:val="24"/>
          <w:szCs w:val="24"/>
          <w:lang w:eastAsia="ru-RU"/>
        </w:rPr>
        <w:t xml:space="preserve">Привлечение </w:t>
      </w:r>
      <w:r w:rsidR="00F03226" w:rsidRPr="00E21540">
        <w:rPr>
          <w:rFonts w:ascii="Times New Roman" w:eastAsia="Times New Roman" w:hAnsi="Times New Roman" w:cs="Times New Roman"/>
          <w:sz w:val="24"/>
          <w:szCs w:val="24"/>
          <w:lang w:eastAsia="ru-RU"/>
        </w:rPr>
        <w:t>субподрядчиков (</w:t>
      </w:r>
      <w:r w:rsidR="00F90671" w:rsidRPr="00E21540">
        <w:rPr>
          <w:rFonts w:ascii="Times New Roman" w:eastAsia="Times New Roman" w:hAnsi="Times New Roman" w:cs="Times New Roman"/>
          <w:sz w:val="24"/>
          <w:szCs w:val="24"/>
          <w:lang w:eastAsia="ru-RU"/>
        </w:rPr>
        <w:t>соисполнителей</w:t>
      </w:r>
      <w:r w:rsidR="00F03226" w:rsidRPr="00E21540">
        <w:rPr>
          <w:rFonts w:ascii="Times New Roman" w:eastAsia="Times New Roman" w:hAnsi="Times New Roman" w:cs="Times New Roman"/>
          <w:sz w:val="24"/>
          <w:szCs w:val="24"/>
          <w:lang w:eastAsia="ru-RU"/>
        </w:rPr>
        <w:t>)</w:t>
      </w:r>
      <w:r w:rsidR="00F90671" w:rsidRPr="00E21540">
        <w:rPr>
          <w:rFonts w:ascii="Times New Roman" w:eastAsia="Times New Roman" w:hAnsi="Times New Roman" w:cs="Times New Roman"/>
          <w:sz w:val="24"/>
          <w:szCs w:val="24"/>
          <w:lang w:eastAsia="ru-RU"/>
        </w:rPr>
        <w:t xml:space="preserve"> не</w:t>
      </w:r>
      <w:r w:rsidR="00EC7B33" w:rsidRPr="00E21540">
        <w:rPr>
          <w:rFonts w:ascii="Times New Roman" w:eastAsia="Times New Roman" w:hAnsi="Times New Roman" w:cs="Times New Roman"/>
          <w:sz w:val="24"/>
          <w:szCs w:val="24"/>
          <w:lang w:eastAsia="ru-RU"/>
        </w:rPr>
        <w:t> </w:t>
      </w:r>
      <w:r w:rsidR="00F90671" w:rsidRPr="00E21540">
        <w:rPr>
          <w:rFonts w:ascii="Times New Roman" w:eastAsia="Times New Roman" w:hAnsi="Times New Roman" w:cs="Times New Roman"/>
          <w:sz w:val="24"/>
          <w:szCs w:val="24"/>
          <w:lang w:eastAsia="ru-RU"/>
        </w:rPr>
        <w:t xml:space="preserve">влечет изменение Цены Договора и/или объемов </w:t>
      </w:r>
      <w:r w:rsidR="00F03226" w:rsidRPr="00E21540">
        <w:rPr>
          <w:rFonts w:ascii="Times New Roman" w:eastAsia="Times New Roman" w:hAnsi="Times New Roman" w:cs="Times New Roman"/>
          <w:sz w:val="24"/>
          <w:szCs w:val="24"/>
          <w:lang w:eastAsia="ru-RU"/>
        </w:rPr>
        <w:t>Работ</w:t>
      </w:r>
      <w:r w:rsidR="003A032A" w:rsidRPr="00E21540">
        <w:rPr>
          <w:rFonts w:ascii="Times New Roman" w:eastAsia="Times New Roman" w:hAnsi="Times New Roman" w:cs="Times New Roman"/>
          <w:sz w:val="24"/>
          <w:szCs w:val="24"/>
          <w:lang w:eastAsia="ru-RU"/>
        </w:rPr>
        <w:t xml:space="preserve"> </w:t>
      </w:r>
      <w:r w:rsidR="00F90671" w:rsidRPr="00E21540">
        <w:rPr>
          <w:rFonts w:ascii="Times New Roman" w:eastAsia="Times New Roman" w:hAnsi="Times New Roman" w:cs="Times New Roman"/>
          <w:sz w:val="24"/>
          <w:szCs w:val="24"/>
          <w:lang w:eastAsia="ru-RU"/>
        </w:rPr>
        <w:t>по Договору</w:t>
      </w:r>
      <w:r w:rsidR="00E21540" w:rsidRPr="00E21540">
        <w:rPr>
          <w:rFonts w:ascii="Times New Roman" w:eastAsia="Times New Roman" w:hAnsi="Times New Roman" w:cs="Times New Roman"/>
          <w:sz w:val="24"/>
          <w:szCs w:val="24"/>
          <w:lang w:eastAsia="ru-RU"/>
        </w:rPr>
        <w:t>.</w:t>
      </w:r>
      <w:bookmarkEnd w:id="17"/>
    </w:p>
    <w:p w14:paraId="7698E0B4" w14:textId="15CB9F19" w:rsidR="00A07CE0" w:rsidRPr="00E21540" w:rsidRDefault="00A07CE0" w:rsidP="00A33661">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E21540">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w:t>
      </w:r>
      <w:r w:rsidR="00556ED2" w:rsidRPr="00E21540">
        <w:rPr>
          <w:rFonts w:ascii="Times New Roman" w:eastAsia="Times New Roman" w:hAnsi="Times New Roman" w:cs="Times New Roman"/>
          <w:sz w:val="24"/>
          <w:szCs w:val="24"/>
          <w:lang w:eastAsia="ru-RU"/>
        </w:rPr>
        <w:t>выполнения</w:t>
      </w:r>
      <w:r w:rsidRPr="00E21540">
        <w:rPr>
          <w:rFonts w:ascii="Times New Roman" w:eastAsia="Times New Roman" w:hAnsi="Times New Roman" w:cs="Times New Roman"/>
          <w:sz w:val="24"/>
          <w:szCs w:val="24"/>
          <w:lang w:eastAsia="ru-RU"/>
        </w:rPr>
        <w:t xml:space="preserve"> </w:t>
      </w:r>
      <w:r w:rsidR="00F12A04" w:rsidRPr="00E21540">
        <w:rPr>
          <w:rFonts w:ascii="Times New Roman" w:eastAsia="Times New Roman" w:hAnsi="Times New Roman" w:cs="Times New Roman"/>
          <w:sz w:val="24"/>
          <w:szCs w:val="24"/>
          <w:lang w:eastAsia="ru-RU"/>
        </w:rPr>
        <w:t>Работ</w:t>
      </w:r>
      <w:r w:rsidRPr="00E21540">
        <w:rPr>
          <w:rFonts w:ascii="Times New Roman" w:eastAsia="Times New Roman" w:hAnsi="Times New Roman" w:cs="Times New Roman"/>
          <w:sz w:val="24"/>
          <w:szCs w:val="24"/>
          <w:lang w:eastAsia="ru-RU"/>
        </w:rPr>
        <w:t xml:space="preserve"> в рамках Договора. </w:t>
      </w:r>
    </w:p>
    <w:p w14:paraId="7F1E9AF8" w14:textId="2604FB8C" w:rsidR="00A07CE0"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Подрядчик</w:t>
      </w:r>
      <w:r w:rsidR="00A07CE0" w:rsidRPr="002A7F62">
        <w:rPr>
          <w:rFonts w:ascii="Times New Roman" w:eastAsia="Times New Roman" w:hAnsi="Times New Roman" w:cs="Times New Roman"/>
          <w:b/>
          <w:sz w:val="24"/>
          <w:szCs w:val="24"/>
          <w:u w:val="single"/>
          <w:lang w:eastAsia="ru-RU"/>
        </w:rPr>
        <w:t xml:space="preserve"> обязан:</w:t>
      </w:r>
    </w:p>
    <w:p w14:paraId="542C0B23" w14:textId="0056541C" w:rsidR="00A07CE0" w:rsidRPr="002A7F62" w:rsidRDefault="00E36E6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течение 2 (Двух) рабочих дней с даты получения запроса Заказчика предоставить последнему</w:t>
      </w:r>
      <w:r w:rsidR="00A07CE0" w:rsidRPr="002A7F62">
        <w:rPr>
          <w:rFonts w:ascii="Times New Roman" w:eastAsia="Times New Roman" w:hAnsi="Times New Roman" w:cs="Times New Roman"/>
          <w:sz w:val="24"/>
          <w:szCs w:val="24"/>
          <w:lang w:eastAsia="ru-RU"/>
        </w:rPr>
        <w:t xml:space="preserve"> запрашиваемую информацию о ходе исполнения Договора.</w:t>
      </w:r>
    </w:p>
    <w:p w14:paraId="2CB07B73" w14:textId="3C1A9717" w:rsidR="001C1B8A"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Своевременно и надлежащим образом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 xml:space="preserve">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требованиями Договора и представить Заказчику</w:t>
      </w:r>
      <w:r w:rsidR="00923B01"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sz w:val="24"/>
          <w:szCs w:val="24"/>
          <w:lang w:eastAsia="ru-RU"/>
        </w:rPr>
        <w:t>подписанный со своей стороны</w:t>
      </w:r>
      <w:r w:rsidRPr="002A7F62">
        <w:rPr>
          <w:rFonts w:ascii="Times New Roman" w:eastAsia="Times New Roman" w:hAnsi="Times New Roman" w:cs="Times New Roman"/>
          <w:sz w:val="24"/>
          <w:szCs w:val="24"/>
          <w:lang w:eastAsia="ru-RU"/>
        </w:rPr>
        <w:t xml:space="preserve"> </w:t>
      </w:r>
      <w:r w:rsidR="00F25D16" w:rsidRPr="002A7F62">
        <w:rPr>
          <w:rFonts w:ascii="Times New Roman" w:eastAsia="Times New Roman" w:hAnsi="Times New Roman" w:cs="Times New Roman"/>
          <w:sz w:val="24"/>
          <w:szCs w:val="24"/>
          <w:lang w:eastAsia="ru-RU"/>
        </w:rPr>
        <w:t>оригинал с</w:t>
      </w:r>
      <w:r w:rsidR="004869A2" w:rsidRPr="002A7F62">
        <w:rPr>
          <w:rFonts w:ascii="Times New Roman" w:eastAsia="Times New Roman" w:hAnsi="Times New Roman" w:cs="Times New Roman"/>
          <w:sz w:val="24"/>
          <w:szCs w:val="24"/>
          <w:lang w:eastAsia="ru-RU"/>
        </w:rPr>
        <w:t>чет</w:t>
      </w:r>
      <w:r w:rsidR="00F25D16" w:rsidRPr="002A7F62">
        <w:rPr>
          <w:rFonts w:ascii="Times New Roman" w:eastAsia="Times New Roman" w:hAnsi="Times New Roman" w:cs="Times New Roman"/>
          <w:sz w:val="24"/>
          <w:szCs w:val="24"/>
          <w:lang w:eastAsia="ru-RU"/>
        </w:rPr>
        <w:t>а</w:t>
      </w:r>
      <w:r w:rsidR="004869A2" w:rsidRPr="002A7F62">
        <w:rPr>
          <w:rFonts w:ascii="Times New Roman" w:eastAsia="Times New Roman" w:hAnsi="Times New Roman" w:cs="Times New Roman"/>
          <w:sz w:val="24"/>
          <w:szCs w:val="24"/>
          <w:lang w:eastAsia="ru-RU"/>
        </w:rPr>
        <w:t xml:space="preserve"> на оплату</w:t>
      </w:r>
      <w:r w:rsidR="00324E3E" w:rsidRPr="002A7F62">
        <w:rPr>
          <w:rFonts w:ascii="Times New Roman" w:eastAsia="Times New Roman" w:hAnsi="Times New Roman" w:cs="Times New Roman"/>
          <w:sz w:val="24"/>
          <w:szCs w:val="24"/>
          <w:lang w:eastAsia="ru-RU"/>
        </w:rPr>
        <w:t xml:space="preserve">, </w:t>
      </w:r>
      <w:r w:rsidR="00073902" w:rsidRPr="002A7F62">
        <w:rPr>
          <w:rFonts w:ascii="Times New Roman" w:eastAsia="Times New Roman" w:hAnsi="Times New Roman" w:cs="Times New Roman"/>
          <w:sz w:val="24"/>
          <w:szCs w:val="24"/>
          <w:lang w:eastAsia="ru-RU"/>
        </w:rPr>
        <w:t>Отчетные документы</w:t>
      </w:r>
      <w:r w:rsidR="00E36E66" w:rsidRPr="002A7F62">
        <w:rPr>
          <w:rFonts w:ascii="Times New Roman" w:eastAsia="Times New Roman" w:hAnsi="Times New Roman" w:cs="Times New Roman"/>
          <w:sz w:val="24"/>
          <w:szCs w:val="24"/>
          <w:lang w:eastAsia="ru-RU"/>
        </w:rPr>
        <w:t xml:space="preserve"> </w:t>
      </w:r>
      <w:r w:rsidR="00E36E66" w:rsidRPr="002A7F62">
        <w:rPr>
          <w:rFonts w:ascii="Times New Roman" w:eastAsia="Times New Roman" w:hAnsi="Times New Roman" w:cs="Times New Roman"/>
          <w:b/>
          <w:bCs/>
          <w:iCs/>
          <w:color w:val="FF0000"/>
          <w:sz w:val="24"/>
          <w:szCs w:val="24"/>
          <w:lang w:eastAsia="ru-RU"/>
        </w:rPr>
        <w:t xml:space="preserve">[в случае если </w:t>
      </w:r>
      <w:r w:rsidR="00B667F8">
        <w:rPr>
          <w:rFonts w:ascii="Times New Roman" w:eastAsia="Times New Roman" w:hAnsi="Times New Roman" w:cs="Times New Roman"/>
          <w:b/>
          <w:bCs/>
          <w:iCs/>
          <w:color w:val="FF0000"/>
          <w:sz w:val="24"/>
          <w:szCs w:val="24"/>
          <w:lang w:eastAsia="ru-RU"/>
        </w:rPr>
        <w:t>Подрядчик</w:t>
      </w:r>
      <w:r w:rsidR="00E36E66" w:rsidRPr="002A7F62">
        <w:rPr>
          <w:rFonts w:ascii="Times New Roman" w:eastAsia="Times New Roman" w:hAnsi="Times New Roman" w:cs="Times New Roman"/>
          <w:b/>
          <w:bCs/>
          <w:iCs/>
          <w:color w:val="FF0000"/>
          <w:sz w:val="24"/>
          <w:szCs w:val="24"/>
          <w:lang w:eastAsia="ru-RU"/>
        </w:rPr>
        <w:t xml:space="preserve"> является плательщиком НДС</w:t>
      </w:r>
      <w:r w:rsidR="00E5020E" w:rsidRPr="002A7F62">
        <w:rPr>
          <w:rFonts w:ascii="Times New Roman" w:eastAsia="Times New Roman" w:hAnsi="Times New Roman" w:cs="Times New Roman"/>
          <w:b/>
          <w:bCs/>
          <w:iCs/>
          <w:color w:val="FF0000"/>
          <w:sz w:val="24"/>
          <w:szCs w:val="24"/>
          <w:lang w:eastAsia="ru-RU"/>
        </w:rPr>
        <w:t>:</w:t>
      </w:r>
      <w:r w:rsidR="00E36E66" w:rsidRPr="002A7F62">
        <w:rPr>
          <w:rFonts w:ascii="Times New Roman" w:eastAsia="Times New Roman" w:hAnsi="Times New Roman" w:cs="Times New Roman"/>
          <w:b/>
          <w:bCs/>
          <w:iCs/>
          <w:color w:val="FF0000"/>
          <w:sz w:val="24"/>
          <w:szCs w:val="24"/>
          <w:lang w:eastAsia="ru-RU"/>
        </w:rPr>
        <w:t>]</w:t>
      </w:r>
      <w:r w:rsidR="002F78A5" w:rsidRPr="002A7F62">
        <w:rPr>
          <w:rFonts w:ascii="Times New Roman" w:eastAsia="Times New Roman" w:hAnsi="Times New Roman" w:cs="Times New Roman"/>
          <w:sz w:val="24"/>
          <w:szCs w:val="24"/>
          <w:lang w:eastAsia="ru-RU"/>
        </w:rPr>
        <w:t>, а</w:t>
      </w:r>
      <w:r w:rsidR="00E36E66" w:rsidRPr="002A7F62">
        <w:rPr>
          <w:rFonts w:ascii="Times New Roman" w:eastAsia="Times New Roman" w:hAnsi="Times New Roman" w:cs="Times New Roman"/>
          <w:sz w:val="24"/>
          <w:szCs w:val="24"/>
          <w:lang w:eastAsia="ru-RU"/>
        </w:rPr>
        <w:t xml:space="preserve"> также </w:t>
      </w:r>
      <w:r w:rsidR="00324E3E" w:rsidRPr="002A7F62">
        <w:rPr>
          <w:rFonts w:ascii="Times New Roman" w:eastAsia="Times New Roman" w:hAnsi="Times New Roman" w:cs="Times New Roman"/>
          <w:sz w:val="24"/>
          <w:szCs w:val="24"/>
          <w:lang w:eastAsia="ru-RU"/>
        </w:rPr>
        <w:t xml:space="preserve">выставить </w:t>
      </w:r>
      <w:r w:rsidR="00E36E66" w:rsidRPr="002A7F62">
        <w:rPr>
          <w:rFonts w:ascii="Times New Roman" w:eastAsia="Times New Roman" w:hAnsi="Times New Roman" w:cs="Times New Roman"/>
          <w:sz w:val="24"/>
          <w:szCs w:val="24"/>
          <w:lang w:eastAsia="ru-RU"/>
        </w:rPr>
        <w:t>счет-фактуру</w:t>
      </w:r>
      <w:r w:rsidR="009E575E" w:rsidRPr="002A7F62">
        <w:rPr>
          <w:rFonts w:ascii="Times New Roman" w:eastAsia="Times New Roman" w:hAnsi="Times New Roman" w:cs="Times New Roman"/>
          <w:sz w:val="24"/>
          <w:szCs w:val="24"/>
          <w:lang w:eastAsia="ru-RU"/>
        </w:rPr>
        <w:t xml:space="preserve"> в соответствии с налоговым законодательством Российской Федерации</w:t>
      </w:r>
      <w:r w:rsidRPr="002A7F62">
        <w:rPr>
          <w:rFonts w:ascii="Times New Roman" w:eastAsia="Times New Roman" w:hAnsi="Times New Roman" w:cs="Times New Roman"/>
          <w:sz w:val="24"/>
          <w:szCs w:val="24"/>
          <w:lang w:eastAsia="ru-RU"/>
        </w:rPr>
        <w:t>.</w:t>
      </w:r>
      <w:r w:rsidR="00B57EDF" w:rsidRPr="002A7F62">
        <w:rPr>
          <w:rFonts w:ascii="Times New Roman" w:eastAsia="Times New Roman" w:hAnsi="Times New Roman" w:cs="Times New Roman"/>
          <w:sz w:val="24"/>
          <w:szCs w:val="24"/>
          <w:lang w:eastAsia="ru-RU"/>
        </w:rPr>
        <w:t xml:space="preserve"> </w:t>
      </w:r>
    </w:p>
    <w:p w14:paraId="3D123E6F" w14:textId="3373D55B"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Обеспечивать соответствие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37C58E17" w:rsidR="00A07CE0" w:rsidRPr="002A7F62" w:rsidRDefault="00C209BE"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Устранить выявленные в ходе исполнения Договора и</w:t>
      </w:r>
      <w:r w:rsidR="004D7E0B" w:rsidRPr="002A7F62">
        <w:rPr>
          <w:rFonts w:ascii="Times New Roman" w:eastAsia="Times New Roman" w:hAnsi="Times New Roman" w:cs="Times New Roman"/>
          <w:sz w:val="24"/>
          <w:szCs w:val="24"/>
          <w:lang w:eastAsia="ru-RU"/>
        </w:rPr>
        <w:t>/или</w:t>
      </w:r>
      <w:r w:rsidR="00953745" w:rsidRPr="002A7F62">
        <w:rPr>
          <w:rFonts w:ascii="Times New Roman" w:eastAsia="Times New Roman" w:hAnsi="Times New Roman" w:cs="Times New Roman"/>
          <w:sz w:val="24"/>
          <w:szCs w:val="24"/>
          <w:lang w:eastAsia="ru-RU"/>
        </w:rPr>
        <w:t xml:space="preserve"> при</w:t>
      </w:r>
      <w:r w:rsidRPr="002A7F62">
        <w:rPr>
          <w:rFonts w:ascii="Times New Roman" w:eastAsia="Times New Roman" w:hAnsi="Times New Roman" w:cs="Times New Roman"/>
          <w:sz w:val="24"/>
          <w:szCs w:val="24"/>
          <w:lang w:eastAsia="ru-RU"/>
        </w:rPr>
        <w:t xml:space="preserve"> сдаче-приемке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4761B4" w:rsidRPr="002A7F62">
        <w:rPr>
          <w:rFonts w:ascii="Times New Roman" w:eastAsia="Times New Roman" w:hAnsi="Times New Roman" w:cs="Times New Roman"/>
          <w:sz w:val="24"/>
          <w:szCs w:val="24"/>
          <w:lang w:eastAsia="ru-RU"/>
        </w:rPr>
        <w:t xml:space="preserve">недостатки </w:t>
      </w:r>
      <w:r w:rsidR="00A07CE0" w:rsidRPr="002A7F62">
        <w:rPr>
          <w:rFonts w:ascii="Times New Roman" w:eastAsia="Times New Roman" w:hAnsi="Times New Roman" w:cs="Times New Roman"/>
          <w:sz w:val="24"/>
          <w:szCs w:val="24"/>
          <w:lang w:eastAsia="ru-RU"/>
        </w:rPr>
        <w:t>за свой счет.</w:t>
      </w:r>
    </w:p>
    <w:p w14:paraId="04C7E7BC" w14:textId="56D458A3" w:rsidR="009A3386" w:rsidRPr="002A7F62" w:rsidRDefault="009A3386"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Приостановить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w:t>
      </w:r>
      <w:r w:rsidR="00C8522E" w:rsidRPr="002A7F62">
        <w:rPr>
          <w:rFonts w:ascii="Times New Roman" w:eastAsia="Times New Roman" w:hAnsi="Times New Roman" w:cs="Times New Roman"/>
          <w:sz w:val="24"/>
          <w:szCs w:val="24"/>
          <w:lang w:eastAsia="ru-RU"/>
        </w:rPr>
        <w:t xml:space="preserve">без расторжения </w:t>
      </w:r>
      <w:r w:rsidR="00BF40A1" w:rsidRPr="002A7F62">
        <w:rPr>
          <w:rFonts w:ascii="Times New Roman" w:eastAsia="Times New Roman" w:hAnsi="Times New Roman" w:cs="Times New Roman"/>
          <w:sz w:val="24"/>
          <w:szCs w:val="24"/>
          <w:lang w:eastAsia="ru-RU"/>
        </w:rPr>
        <w:t>Д</w:t>
      </w:r>
      <w:r w:rsidR="00C8522E" w:rsidRPr="002A7F62">
        <w:rPr>
          <w:rFonts w:ascii="Times New Roman" w:eastAsia="Times New Roman" w:hAnsi="Times New Roman" w:cs="Times New Roman"/>
          <w:sz w:val="24"/>
          <w:szCs w:val="24"/>
          <w:lang w:eastAsia="ru-RU"/>
        </w:rPr>
        <w:t xml:space="preserve">оговора </w:t>
      </w:r>
      <w:r w:rsidRPr="002A7F62">
        <w:rPr>
          <w:rFonts w:ascii="Times New Roman" w:eastAsia="Times New Roman" w:hAnsi="Times New Roman" w:cs="Times New Roman"/>
          <w:sz w:val="24"/>
          <w:szCs w:val="24"/>
          <w:lang w:eastAsia="ru-RU"/>
        </w:rPr>
        <w:t xml:space="preserve">в случае обнаружения независящих от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обстоятельств, которые могут </w:t>
      </w:r>
      <w:r w:rsidR="00586845">
        <w:rPr>
          <w:rFonts w:ascii="Times New Roman" w:eastAsia="Times New Roman" w:hAnsi="Times New Roman" w:cs="Times New Roman"/>
          <w:sz w:val="24"/>
          <w:szCs w:val="24"/>
          <w:lang w:eastAsia="ru-RU"/>
        </w:rPr>
        <w:t>выполнить</w:t>
      </w:r>
      <w:r w:rsidRPr="002A7F62">
        <w:rPr>
          <w:rFonts w:ascii="Times New Roman" w:eastAsia="Times New Roman" w:hAnsi="Times New Roman" w:cs="Times New Roman"/>
          <w:sz w:val="24"/>
          <w:szCs w:val="24"/>
          <w:lang w:eastAsia="ru-RU"/>
        </w:rPr>
        <w:t xml:space="preserve"> негативное влияние на годность результатов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или создать невозможность их завершения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установленный Договором срок, и сообщить в течение 1 (</w:t>
      </w:r>
      <w:r w:rsidR="005525D5" w:rsidRPr="002A7F62">
        <w:rPr>
          <w:rFonts w:ascii="Times New Roman" w:eastAsia="Times New Roman" w:hAnsi="Times New Roman" w:cs="Times New Roman"/>
          <w:sz w:val="24"/>
          <w:szCs w:val="24"/>
          <w:lang w:eastAsia="ru-RU"/>
        </w:rPr>
        <w:t>О</w:t>
      </w:r>
      <w:r w:rsidRPr="002A7F62">
        <w:rPr>
          <w:rFonts w:ascii="Times New Roman" w:eastAsia="Times New Roman" w:hAnsi="Times New Roman" w:cs="Times New Roman"/>
          <w:sz w:val="24"/>
          <w:szCs w:val="24"/>
          <w:lang w:eastAsia="ru-RU"/>
        </w:rPr>
        <w:t xml:space="preserve">дного) календарного дня после приостановления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об этом Заказчику</w:t>
      </w:r>
      <w:r w:rsidR="00926915" w:rsidRPr="002A7F62">
        <w:rPr>
          <w:rFonts w:ascii="Times New Roman" w:eastAsia="Times New Roman" w:hAnsi="Times New Roman" w:cs="Times New Roman"/>
          <w:sz w:val="24"/>
          <w:szCs w:val="24"/>
          <w:lang w:eastAsia="ru-RU"/>
        </w:rPr>
        <w:t xml:space="preserve"> с предоставлением обоснования невозможности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926915" w:rsidRPr="002A7F62">
        <w:rPr>
          <w:rFonts w:ascii="Times New Roman" w:eastAsia="Times New Roman" w:hAnsi="Times New Roman" w:cs="Times New Roman"/>
          <w:sz w:val="24"/>
          <w:szCs w:val="24"/>
          <w:lang w:eastAsia="ru-RU"/>
        </w:rPr>
        <w:t xml:space="preserve"> в установленный срок</w:t>
      </w:r>
      <w:r w:rsidRPr="002A7F62">
        <w:rPr>
          <w:rFonts w:ascii="Times New Roman" w:eastAsia="Times New Roman" w:hAnsi="Times New Roman" w:cs="Times New Roman"/>
          <w:sz w:val="24"/>
          <w:szCs w:val="24"/>
          <w:lang w:eastAsia="ru-RU"/>
        </w:rPr>
        <w:t xml:space="preserve">, который рассматривает вопрос </w:t>
      </w:r>
      <w:r w:rsidRPr="002A7F62">
        <w:rPr>
          <w:rFonts w:ascii="Times New Roman" w:eastAsia="Times New Roman" w:hAnsi="Times New Roman" w:cs="Times New Roman"/>
          <w:sz w:val="24"/>
          <w:szCs w:val="24"/>
          <w:lang w:eastAsia="ru-RU"/>
        </w:rPr>
        <w:lastRenderedPageBreak/>
        <w:t>о</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целесообразности и порядке продолжения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r w:rsidR="00C8522E" w:rsidRPr="002A7F62">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w:t>
      </w:r>
      <w:r w:rsidR="00F12A04">
        <w:rPr>
          <w:rFonts w:ascii="Times New Roman" w:eastAsia="Times New Roman" w:hAnsi="Times New Roman" w:cs="Times New Roman"/>
          <w:sz w:val="24"/>
          <w:szCs w:val="24"/>
          <w:lang w:eastAsia="ru-RU"/>
        </w:rPr>
        <w:t>Работ</w:t>
      </w:r>
      <w:r w:rsidR="0099563B" w:rsidRPr="002A7F62">
        <w:rPr>
          <w:rFonts w:ascii="Times New Roman" w:eastAsia="Times New Roman" w:hAnsi="Times New Roman" w:cs="Times New Roman"/>
          <w:sz w:val="24"/>
          <w:szCs w:val="24"/>
          <w:lang w:eastAsia="ru-RU"/>
        </w:rPr>
        <w:t xml:space="preserve"> (убытки, упущенная выгода и прочие расходы </w:t>
      </w:r>
      <w:r w:rsidR="00F03226">
        <w:rPr>
          <w:rFonts w:ascii="Times New Roman" w:eastAsia="Times New Roman" w:hAnsi="Times New Roman" w:cs="Times New Roman"/>
          <w:sz w:val="24"/>
          <w:szCs w:val="24"/>
          <w:lang w:eastAsia="ru-RU"/>
        </w:rPr>
        <w:t>Подрядчика</w:t>
      </w:r>
      <w:r w:rsidR="0099563B" w:rsidRPr="002A7F62">
        <w:rPr>
          <w:rFonts w:ascii="Times New Roman" w:eastAsia="Times New Roman" w:hAnsi="Times New Roman" w:cs="Times New Roman"/>
          <w:sz w:val="24"/>
          <w:szCs w:val="24"/>
          <w:lang w:eastAsia="ru-RU"/>
        </w:rPr>
        <w:t>, связанные с такой приостановкой)</w:t>
      </w:r>
      <w:r w:rsidR="00C8522E" w:rsidRPr="002A7F62">
        <w:rPr>
          <w:rFonts w:ascii="Times New Roman" w:eastAsia="Times New Roman" w:hAnsi="Times New Roman" w:cs="Times New Roman"/>
          <w:sz w:val="24"/>
          <w:szCs w:val="24"/>
          <w:lang w:eastAsia="ru-RU"/>
        </w:rPr>
        <w:t>.</w:t>
      </w:r>
    </w:p>
    <w:p w14:paraId="006CAC67" w14:textId="47B9B208" w:rsidR="00A07CE0"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w:t>
      </w:r>
      <w:r w:rsidR="00054EE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являющихся предметом Договора, установлено требование об их обязательном членстве в</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саморегулируемых организациях,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 его требованию </w:t>
      </w:r>
      <w:r w:rsidRPr="002A7F62">
        <w:rPr>
          <w:rFonts w:ascii="Times New Roman" w:eastAsia="Times New Roman" w:hAnsi="Times New Roman" w:cs="Times New Roman"/>
          <w:iCs/>
          <w:sz w:val="24"/>
          <w:szCs w:val="24"/>
          <w:lang w:eastAsia="ru-RU"/>
        </w:rPr>
        <w:t>в течение 2 (</w:t>
      </w:r>
      <w:r w:rsidR="005525D5" w:rsidRPr="002A7F62">
        <w:rPr>
          <w:rFonts w:ascii="Times New Roman" w:eastAsia="Times New Roman" w:hAnsi="Times New Roman" w:cs="Times New Roman"/>
          <w:iCs/>
          <w:sz w:val="24"/>
          <w:szCs w:val="24"/>
          <w:lang w:eastAsia="ru-RU"/>
        </w:rPr>
        <w:t>Двух</w:t>
      </w:r>
      <w:r w:rsidRPr="002A7F62">
        <w:rPr>
          <w:rFonts w:ascii="Times New Roman" w:eastAsia="Times New Roman" w:hAnsi="Times New Roman" w:cs="Times New Roman"/>
          <w:iCs/>
          <w:sz w:val="24"/>
          <w:szCs w:val="24"/>
          <w:lang w:eastAsia="ru-RU"/>
        </w:rPr>
        <w:t>) рабочих дней</w:t>
      </w:r>
      <w:r w:rsidR="009E5310" w:rsidRPr="002A7F62">
        <w:rPr>
          <w:rFonts w:ascii="Times New Roman" w:eastAsia="Times New Roman" w:hAnsi="Times New Roman" w:cs="Times New Roman"/>
          <w:iCs/>
          <w:sz w:val="24"/>
          <w:szCs w:val="24"/>
          <w:lang w:eastAsia="ru-RU"/>
        </w:rPr>
        <w:t xml:space="preserve"> с даты получения соответствующего требования</w:t>
      </w:r>
      <w:r w:rsidRPr="002A7F62">
        <w:rPr>
          <w:rFonts w:ascii="Times New Roman" w:eastAsia="Times New Roman" w:hAnsi="Times New Roman" w:cs="Times New Roman"/>
          <w:sz w:val="24"/>
          <w:szCs w:val="24"/>
          <w:lang w:eastAsia="ru-RU"/>
        </w:rPr>
        <w:t>.</w:t>
      </w:r>
    </w:p>
    <w:p w14:paraId="6F9CEE1E" w14:textId="6D8F8801" w:rsidR="002206E4" w:rsidRPr="002A7F62" w:rsidRDefault="00A07CE0"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bookmarkStart w:id="18" w:name="_Hlk503875241"/>
      <w:r w:rsidRPr="002A7F62">
        <w:rPr>
          <w:rFonts w:ascii="Times New Roman" w:eastAsia="Times New Roman" w:hAnsi="Times New Roman" w:cs="Times New Roman"/>
          <w:sz w:val="24"/>
          <w:szCs w:val="24"/>
          <w:lang w:eastAsia="ru-RU"/>
        </w:rPr>
        <w:t>По</w:t>
      </w:r>
      <w:r w:rsidRPr="002A7F62">
        <w:rPr>
          <w:rFonts w:ascii="Times New Roman" w:hAnsi="Times New Roman" w:cs="Times New Roman"/>
          <w:sz w:val="24"/>
          <w:szCs w:val="24"/>
        </w:rPr>
        <w:t xml:space="preserve"> требованию Заказчика в течение 5 (</w:t>
      </w:r>
      <w:r w:rsidR="00E66C04" w:rsidRPr="002A7F62">
        <w:rPr>
          <w:rFonts w:ascii="Times New Roman" w:hAnsi="Times New Roman" w:cs="Times New Roman"/>
          <w:sz w:val="24"/>
          <w:szCs w:val="24"/>
        </w:rPr>
        <w:t>Пяти</w:t>
      </w:r>
      <w:r w:rsidRPr="002A7F62">
        <w:rPr>
          <w:rFonts w:ascii="Times New Roman" w:hAnsi="Times New Roman" w:cs="Times New Roman"/>
          <w:sz w:val="24"/>
          <w:szCs w:val="24"/>
        </w:rPr>
        <w:t xml:space="preserve">) рабочих дней </w:t>
      </w:r>
      <w:r w:rsidR="009E5310" w:rsidRPr="002A7F62">
        <w:rPr>
          <w:rFonts w:ascii="Times New Roman" w:hAnsi="Times New Roman" w:cs="Times New Roman"/>
          <w:sz w:val="24"/>
          <w:szCs w:val="24"/>
        </w:rPr>
        <w:t xml:space="preserve">с даты </w:t>
      </w:r>
      <w:r w:rsidRPr="002A7F62">
        <w:rPr>
          <w:rFonts w:ascii="Times New Roman" w:hAnsi="Times New Roman" w:cs="Times New Roman"/>
          <w:sz w:val="24"/>
          <w:szCs w:val="24"/>
        </w:rPr>
        <w:t xml:space="preserve">получения соответствующего требования, предоставить Заказчику детализированную калькуляцию, обосновывающую затраты </w:t>
      </w:r>
      <w:r w:rsidR="00F03226">
        <w:rPr>
          <w:rFonts w:ascii="Times New Roman" w:hAnsi="Times New Roman" w:cs="Times New Roman"/>
          <w:sz w:val="24"/>
          <w:szCs w:val="24"/>
        </w:rPr>
        <w:t>Подрядчика</w:t>
      </w:r>
      <w:r w:rsidRPr="002A7F62">
        <w:rPr>
          <w:rFonts w:ascii="Times New Roman" w:hAnsi="Times New Roman" w:cs="Times New Roman"/>
          <w:sz w:val="24"/>
          <w:szCs w:val="24"/>
        </w:rPr>
        <w:t xml:space="preserve"> в рамках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для направления в экспертную организацию с целью получения экспертного заключения о достоверности начальной максимальной </w:t>
      </w:r>
      <w:r w:rsidR="009E5310" w:rsidRPr="002A7F62">
        <w:rPr>
          <w:rFonts w:ascii="Times New Roman" w:hAnsi="Times New Roman" w:cs="Times New Roman"/>
          <w:sz w:val="24"/>
          <w:szCs w:val="24"/>
        </w:rPr>
        <w:t>Ц</w:t>
      </w:r>
      <w:r w:rsidRPr="002A7F62">
        <w:rPr>
          <w:rFonts w:ascii="Times New Roman" w:hAnsi="Times New Roman" w:cs="Times New Roman"/>
          <w:sz w:val="24"/>
          <w:szCs w:val="24"/>
        </w:rPr>
        <w:t xml:space="preserve">ены Договора, если твердая Цена Договора не определена Сторонами на дату заключения Договора, и/или результатов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p>
    <w:p w14:paraId="205D5DF5" w14:textId="5B774D43" w:rsidR="002206E4" w:rsidRPr="002A7F62" w:rsidRDefault="002206E4"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shd w:val="clear" w:color="auto" w:fill="FFFFFF"/>
        </w:rPr>
        <w:t xml:space="preserve">В случае заключения </w:t>
      </w:r>
      <w:r w:rsidR="00B667F8">
        <w:rPr>
          <w:rFonts w:ascii="Times New Roman" w:hAnsi="Times New Roman" w:cs="Times New Roman"/>
          <w:sz w:val="24"/>
          <w:szCs w:val="24"/>
          <w:shd w:val="clear" w:color="auto" w:fill="FFFFFF"/>
        </w:rPr>
        <w:t>Подрядчиком</w:t>
      </w:r>
      <w:r w:rsidRPr="002A7F62">
        <w:rPr>
          <w:rFonts w:ascii="Times New Roman" w:hAnsi="Times New Roman" w:cs="Times New Roman"/>
          <w:sz w:val="24"/>
          <w:szCs w:val="24"/>
          <w:shd w:val="clear" w:color="auto" w:fill="FFFFFF"/>
        </w:rPr>
        <w:t xml:space="preserve"> Договора с </w:t>
      </w:r>
      <w:r w:rsidR="00F12A04">
        <w:rPr>
          <w:rFonts w:ascii="Times New Roman" w:hAnsi="Times New Roman" w:cs="Times New Roman"/>
          <w:sz w:val="24"/>
          <w:szCs w:val="24"/>
          <w:shd w:val="clear" w:color="auto" w:fill="FFFFFF"/>
        </w:rPr>
        <w:t>субп</w:t>
      </w:r>
      <w:r w:rsidR="00B667F8">
        <w:rPr>
          <w:rFonts w:ascii="Times New Roman" w:hAnsi="Times New Roman" w:cs="Times New Roman"/>
          <w:sz w:val="24"/>
          <w:szCs w:val="24"/>
          <w:shd w:val="clear" w:color="auto" w:fill="FFFFFF"/>
        </w:rPr>
        <w:t>одрядчиком</w:t>
      </w:r>
      <w:r w:rsidR="00F12A04">
        <w:rPr>
          <w:rFonts w:ascii="Times New Roman" w:hAnsi="Times New Roman" w:cs="Times New Roman"/>
          <w:sz w:val="24"/>
          <w:szCs w:val="24"/>
          <w:shd w:val="clear" w:color="auto" w:fill="FFFFFF"/>
        </w:rPr>
        <w:t xml:space="preserve"> (соисполнителем)</w:t>
      </w:r>
      <w:r w:rsidRPr="002A7F62">
        <w:rPr>
          <w:rFonts w:ascii="Times New Roman" w:hAnsi="Times New Roman" w:cs="Times New Roman"/>
          <w:sz w:val="24"/>
          <w:szCs w:val="24"/>
          <w:shd w:val="clear" w:color="auto" w:fill="FFFFFF"/>
        </w:rPr>
        <w:t xml:space="preserve">,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при поступлении запроса Заказчика, предоставить Заказчику копии договоров, соглашений, актов, иных документов со всеми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Для целей настоящего Договора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xml:space="preserve">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w:t>
      </w:r>
      <w:r w:rsidR="00F12A04">
        <w:rPr>
          <w:rFonts w:ascii="Times New Roman" w:hAnsi="Times New Roman" w:cs="Times New Roman"/>
          <w:sz w:val="24"/>
          <w:szCs w:val="24"/>
          <w:shd w:val="clear" w:color="auto" w:fill="FFFFFF"/>
        </w:rPr>
        <w:t>выполнении Работ</w:t>
      </w:r>
      <w:r w:rsidRPr="002A7F62">
        <w:rPr>
          <w:rFonts w:ascii="Times New Roman" w:hAnsi="Times New Roman" w:cs="Times New Roman"/>
          <w:sz w:val="24"/>
          <w:szCs w:val="24"/>
          <w:shd w:val="clear" w:color="auto" w:fill="FFFFFF"/>
        </w:rPr>
        <w:t xml:space="preserve"> по настоящему Договору.</w:t>
      </w:r>
      <w:r w:rsidR="00E21540">
        <w:rPr>
          <w:rFonts w:ascii="Times New Roman" w:hAnsi="Times New Roman" w:cs="Times New Roman"/>
          <w:sz w:val="24"/>
          <w:szCs w:val="24"/>
          <w:shd w:val="clear" w:color="auto" w:fill="FFFFFF"/>
        </w:rPr>
        <w:t xml:space="preserve">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обязуется включать в заключаемые с с</w:t>
      </w:r>
      <w:r w:rsidR="00F12A04">
        <w:rPr>
          <w:rFonts w:ascii="Times New Roman" w:hAnsi="Times New Roman" w:cs="Times New Roman"/>
          <w:sz w:val="24"/>
          <w:szCs w:val="24"/>
          <w:shd w:val="clear" w:color="auto" w:fill="FFFFFF"/>
        </w:rPr>
        <w:t>убп</w:t>
      </w:r>
      <w:r w:rsidR="00F03226">
        <w:rPr>
          <w:rFonts w:ascii="Times New Roman" w:hAnsi="Times New Roman" w:cs="Times New Roman"/>
          <w:sz w:val="24"/>
          <w:szCs w:val="24"/>
          <w:shd w:val="clear" w:color="auto" w:fill="FFFFFF"/>
        </w:rPr>
        <w:t>одрядчика</w:t>
      </w:r>
      <w:r w:rsidRPr="002A7F62">
        <w:rPr>
          <w:rFonts w:ascii="Times New Roman" w:hAnsi="Times New Roman" w:cs="Times New Roman"/>
          <w:sz w:val="24"/>
          <w:szCs w:val="24"/>
          <w:shd w:val="clear" w:color="auto" w:fill="FFFFFF"/>
        </w:rPr>
        <w:t>ми</w:t>
      </w:r>
      <w:r w:rsidR="00F12A04">
        <w:rPr>
          <w:rFonts w:ascii="Times New Roman" w:hAnsi="Times New Roman" w:cs="Times New Roman"/>
          <w:sz w:val="24"/>
          <w:szCs w:val="24"/>
          <w:shd w:val="clear" w:color="auto" w:fill="FFFFFF"/>
        </w:rPr>
        <w:t xml:space="preserve"> (соисполнителями)</w:t>
      </w:r>
      <w:r w:rsidRPr="002A7F62">
        <w:rPr>
          <w:rFonts w:ascii="Times New Roman" w:hAnsi="Times New Roman" w:cs="Times New Roman"/>
          <w:sz w:val="24"/>
          <w:szCs w:val="24"/>
          <w:shd w:val="clear" w:color="auto" w:fill="FFFFFF"/>
        </w:rPr>
        <w:t xml:space="preserve"> договоры условие о</w:t>
      </w:r>
      <w:r w:rsidR="00F12A04">
        <w:rPr>
          <w:rFonts w:ascii="Times New Roman" w:hAnsi="Times New Roman" w:cs="Times New Roman"/>
          <w:sz w:val="24"/>
          <w:szCs w:val="24"/>
          <w:shd w:val="clear" w:color="auto" w:fill="FFFFFF"/>
        </w:rPr>
        <w:t>б их</w:t>
      </w:r>
      <w:r w:rsidRPr="002A7F62">
        <w:rPr>
          <w:rFonts w:ascii="Times New Roman" w:hAnsi="Times New Roman" w:cs="Times New Roman"/>
          <w:sz w:val="24"/>
          <w:szCs w:val="24"/>
          <w:shd w:val="clear" w:color="auto" w:fill="FFFFFF"/>
        </w:rPr>
        <w:t xml:space="preserve"> согласии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59626A50" w14:textId="77777777" w:rsidR="00F66C31" w:rsidRPr="002A7F62" w:rsidRDefault="009057EB" w:rsidP="00D55D46">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2A7F62">
        <w:rPr>
          <w:rFonts w:ascii="Times New Roman" w:hAnsi="Times New Roman" w:cs="Times New Roman"/>
          <w:sz w:val="24"/>
          <w:szCs w:val="24"/>
        </w:rPr>
        <w:t>Оказывать</w:t>
      </w:r>
      <w:r w:rsidR="00103AD3" w:rsidRPr="002A7F62">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2A7F62">
        <w:rPr>
          <w:rFonts w:ascii="Times New Roman" w:hAnsi="Times New Roman" w:cs="Times New Roman"/>
          <w:sz w:val="24"/>
          <w:szCs w:val="24"/>
        </w:rPr>
        <w:t>соблюдения условий, целей и порядка предоставления субсидии, предоставленной/получаемой Заказчиком.</w:t>
      </w:r>
    </w:p>
    <w:p w14:paraId="5562CE3A" w14:textId="77777777" w:rsidR="00D55D46" w:rsidRPr="00E21540" w:rsidRDefault="00F66C31" w:rsidP="00E21540">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E21540">
        <w:rPr>
          <w:rFonts w:ascii="Times New Roman" w:hAnsi="Times New Roman" w:cs="Times New Roman"/>
          <w:sz w:val="24"/>
          <w:szCs w:val="24"/>
        </w:rPr>
        <w:t>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bookmarkEnd w:id="18"/>
    </w:p>
    <w:p w14:paraId="3C142106" w14:textId="04052B82" w:rsidR="00CF462C" w:rsidRDefault="00A07CE0" w:rsidP="00E21540">
      <w:pPr>
        <w:pStyle w:val="a4"/>
        <w:numPr>
          <w:ilvl w:val="2"/>
          <w:numId w:val="24"/>
        </w:numPr>
        <w:shd w:val="clear" w:color="auto" w:fill="FFFFFF"/>
        <w:spacing w:after="0" w:line="240" w:lineRule="auto"/>
        <w:ind w:left="0" w:firstLine="709"/>
        <w:contextualSpacing w:val="0"/>
        <w:jc w:val="both"/>
        <w:rPr>
          <w:rFonts w:ascii="Times New Roman" w:hAnsi="Times New Roman" w:cs="Times New Roman"/>
          <w:sz w:val="24"/>
          <w:szCs w:val="24"/>
        </w:rPr>
      </w:pPr>
      <w:r w:rsidRPr="00E21540">
        <w:rPr>
          <w:rFonts w:ascii="Times New Roman" w:hAnsi="Times New Roman" w:cs="Times New Roman"/>
          <w:sz w:val="24"/>
          <w:szCs w:val="24"/>
        </w:rPr>
        <w:t>Исполнять иные обязательства, предусмотренные законодательством</w:t>
      </w:r>
      <w:r w:rsidR="00E66C04" w:rsidRPr="00E21540">
        <w:rPr>
          <w:rFonts w:ascii="Times New Roman" w:hAnsi="Times New Roman" w:cs="Times New Roman"/>
          <w:sz w:val="24"/>
          <w:szCs w:val="24"/>
        </w:rPr>
        <w:t xml:space="preserve"> Российской Федерации</w:t>
      </w:r>
      <w:r w:rsidRPr="00E21540">
        <w:rPr>
          <w:rFonts w:ascii="Times New Roman" w:hAnsi="Times New Roman" w:cs="Times New Roman"/>
          <w:sz w:val="24"/>
          <w:szCs w:val="24"/>
        </w:rPr>
        <w:t xml:space="preserve"> и Договором.</w:t>
      </w:r>
    </w:p>
    <w:p w14:paraId="2241DCDB" w14:textId="77777777" w:rsidR="00E21540" w:rsidRPr="00E21540" w:rsidRDefault="00E21540" w:rsidP="00E21540">
      <w:pPr>
        <w:pStyle w:val="a4"/>
        <w:shd w:val="clear" w:color="auto" w:fill="FFFFFF"/>
        <w:spacing w:after="0" w:line="240" w:lineRule="auto"/>
        <w:ind w:left="709"/>
        <w:contextualSpacing w:val="0"/>
        <w:jc w:val="both"/>
        <w:rPr>
          <w:rFonts w:ascii="Times New Roman" w:hAnsi="Times New Roman" w:cs="Times New Roman"/>
          <w:sz w:val="24"/>
          <w:szCs w:val="24"/>
        </w:rPr>
      </w:pPr>
    </w:p>
    <w:p w14:paraId="22E9FE83" w14:textId="5EA32946" w:rsidR="00A07CE0" w:rsidRPr="002A7F62" w:rsidRDefault="00CF7BE6" w:rsidP="00D55D46">
      <w:pPr>
        <w:pStyle w:val="10"/>
        <w:numPr>
          <w:ilvl w:val="0"/>
          <w:numId w:val="24"/>
        </w:numPr>
        <w:ind w:left="357" w:hanging="357"/>
        <w:rPr>
          <w:bCs/>
        </w:rPr>
      </w:pPr>
      <w:r w:rsidRPr="002A7F62">
        <w:t>Гарантии</w:t>
      </w:r>
    </w:p>
    <w:p w14:paraId="06A5E12C" w14:textId="21D17D9E" w:rsidR="009E575E"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гарантирует качество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соответствии с требованиями, указанными </w:t>
      </w:r>
      <w:r w:rsidR="00B4084F" w:rsidRPr="002A7F62">
        <w:rPr>
          <w:rFonts w:ascii="Times New Roman" w:eastAsia="Times New Roman" w:hAnsi="Times New Roman" w:cs="Times New Roman"/>
          <w:sz w:val="24"/>
          <w:szCs w:val="24"/>
          <w:lang w:eastAsia="ru-RU"/>
        </w:rPr>
        <w:t>в</w:t>
      </w:r>
      <w:r w:rsidR="00A07CE0" w:rsidRPr="002A7F62">
        <w:rPr>
          <w:rFonts w:ascii="Times New Roman" w:eastAsia="Times New Roman" w:hAnsi="Times New Roman" w:cs="Times New Roman"/>
          <w:sz w:val="24"/>
          <w:szCs w:val="24"/>
          <w:lang w:eastAsia="ru-RU"/>
        </w:rPr>
        <w:t xml:space="preserve"> Договоре</w:t>
      </w:r>
      <w:r w:rsidR="009E575E" w:rsidRPr="002A7F62">
        <w:rPr>
          <w:rFonts w:ascii="Times New Roman" w:eastAsia="Times New Roman" w:hAnsi="Times New Roman" w:cs="Times New Roman"/>
          <w:sz w:val="24"/>
          <w:szCs w:val="24"/>
          <w:lang w:eastAsia="ru-RU"/>
        </w:rPr>
        <w:t xml:space="preserve"> и в соответствии с</w:t>
      </w:r>
      <w:r w:rsidR="00B4084F" w:rsidRPr="002A7F62">
        <w:rPr>
          <w:rFonts w:ascii="Times New Roman" w:eastAsia="Times New Roman" w:hAnsi="Times New Roman" w:cs="Times New Roman"/>
          <w:sz w:val="24"/>
          <w:szCs w:val="24"/>
          <w:lang w:eastAsia="ru-RU"/>
        </w:rPr>
        <w:t xml:space="preserve"> нормами законодательства Российской Федерации</w:t>
      </w:r>
      <w:r w:rsidR="009E575E" w:rsidRPr="002A7F62">
        <w:rPr>
          <w:rFonts w:ascii="Times New Roman" w:eastAsia="Times New Roman" w:hAnsi="Times New Roman" w:cs="Times New Roman"/>
          <w:sz w:val="24"/>
          <w:szCs w:val="24"/>
          <w:lang w:eastAsia="ru-RU"/>
        </w:rPr>
        <w:t xml:space="preserve">, которые применяются к </w:t>
      </w:r>
      <w:r w:rsidR="00D404BA">
        <w:rPr>
          <w:rFonts w:ascii="Times New Roman" w:eastAsia="Times New Roman" w:hAnsi="Times New Roman" w:cs="Times New Roman"/>
          <w:sz w:val="24"/>
          <w:szCs w:val="24"/>
          <w:lang w:eastAsia="ru-RU"/>
        </w:rPr>
        <w:t>выполнению</w:t>
      </w:r>
      <w:r w:rsidR="009E575E" w:rsidRPr="002A7F62">
        <w:rPr>
          <w:rFonts w:ascii="Times New Roman" w:eastAsia="Times New Roman" w:hAnsi="Times New Roman" w:cs="Times New Roman"/>
          <w:sz w:val="24"/>
          <w:szCs w:val="24"/>
          <w:lang w:eastAsia="ru-RU"/>
        </w:rPr>
        <w:t xml:space="preserve"> соответствующих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w:t>
      </w:r>
    </w:p>
    <w:p w14:paraId="6F6B258D" w14:textId="4ADE62E3" w:rsidR="00943CE1" w:rsidRPr="002A7F62" w:rsidRDefault="00B667F8"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964ABD" w:rsidRPr="002A7F62">
        <w:rPr>
          <w:rFonts w:ascii="Times New Roman" w:eastAsia="Times New Roman" w:hAnsi="Times New Roman" w:cs="Times New Roman"/>
          <w:sz w:val="24"/>
          <w:szCs w:val="24"/>
          <w:lang w:eastAsia="ru-RU"/>
        </w:rPr>
        <w:t xml:space="preserve"> гарантирует своевременное предоставление необходимой и</w:t>
      </w:r>
      <w:r w:rsidR="00EC7B33" w:rsidRPr="002A7F62">
        <w:rPr>
          <w:rFonts w:ascii="Times New Roman" w:eastAsia="Times New Roman" w:hAnsi="Times New Roman" w:cs="Times New Roman"/>
          <w:sz w:val="24"/>
          <w:szCs w:val="24"/>
          <w:lang w:eastAsia="ru-RU"/>
        </w:rPr>
        <w:t> </w:t>
      </w:r>
      <w:r w:rsidR="00964ABD" w:rsidRPr="002A7F62">
        <w:rPr>
          <w:rFonts w:ascii="Times New Roman" w:eastAsia="Times New Roman" w:hAnsi="Times New Roman" w:cs="Times New Roman"/>
          <w:sz w:val="24"/>
          <w:szCs w:val="24"/>
          <w:lang w:eastAsia="ru-RU"/>
        </w:rPr>
        <w:t xml:space="preserve">достоверной информации об оказываемых </w:t>
      </w:r>
      <w:r w:rsidR="00F12A04">
        <w:rPr>
          <w:rFonts w:ascii="Times New Roman" w:eastAsia="Times New Roman" w:hAnsi="Times New Roman" w:cs="Times New Roman"/>
          <w:sz w:val="24"/>
          <w:szCs w:val="24"/>
          <w:lang w:eastAsia="ru-RU"/>
        </w:rPr>
        <w:t>Работ</w:t>
      </w:r>
      <w:r w:rsidR="00964ABD" w:rsidRPr="002A7F62">
        <w:rPr>
          <w:rFonts w:ascii="Times New Roman" w:eastAsia="Times New Roman" w:hAnsi="Times New Roman" w:cs="Times New Roman"/>
          <w:sz w:val="24"/>
          <w:szCs w:val="24"/>
          <w:lang w:eastAsia="ru-RU"/>
        </w:rPr>
        <w:t>ах.</w:t>
      </w:r>
    </w:p>
    <w:p w14:paraId="6CB92C09" w14:textId="2B54F64E" w:rsidR="00A31565" w:rsidRPr="002A7F62" w:rsidRDefault="00964ABD"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непредоставления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Заказчику полной и достоверной информации об оказываемых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ах,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несет ответственность в соответствии с</w:t>
      </w:r>
      <w:r w:rsidR="00EC7B33" w:rsidRPr="002A7F62">
        <w:rPr>
          <w:rFonts w:ascii="Times New Roman" w:eastAsia="Times New Roman" w:hAnsi="Times New Roman" w:cs="Times New Roman"/>
          <w:sz w:val="24"/>
          <w:szCs w:val="24"/>
          <w:lang w:eastAsia="ru-RU"/>
        </w:rPr>
        <w:t> </w:t>
      </w:r>
      <w:r w:rsidR="00B4084F"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за недостатки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возникшие после их приемки Заказчиком вследствие отсутствия у Заказчика</w:t>
      </w:r>
      <w:r w:rsidR="009E575E" w:rsidRPr="002A7F62">
        <w:rPr>
          <w:rFonts w:ascii="Times New Roman" w:eastAsia="Times New Roman" w:hAnsi="Times New Roman" w:cs="Times New Roman"/>
          <w:sz w:val="24"/>
          <w:szCs w:val="24"/>
          <w:lang w:eastAsia="ru-RU"/>
        </w:rPr>
        <w:t xml:space="preserve"> необходимой </w:t>
      </w:r>
      <w:r w:rsidRPr="002A7F62">
        <w:rPr>
          <w:rFonts w:ascii="Times New Roman" w:eastAsia="Times New Roman" w:hAnsi="Times New Roman" w:cs="Times New Roman"/>
          <w:sz w:val="24"/>
          <w:szCs w:val="24"/>
          <w:lang w:eastAsia="ru-RU"/>
        </w:rPr>
        <w:t>информации.</w:t>
      </w:r>
    </w:p>
    <w:p w14:paraId="076CBEE0" w14:textId="5F699770"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Гарантийный срок на </w:t>
      </w:r>
      <w:r w:rsidR="00D404BA">
        <w:rPr>
          <w:rFonts w:ascii="Times New Roman" w:hAnsi="Times New Roman" w:cs="Times New Roman"/>
          <w:sz w:val="24"/>
          <w:szCs w:val="24"/>
          <w:shd w:val="clear" w:color="auto" w:fill="FFFFFF"/>
        </w:rPr>
        <w:t>выполненные</w:t>
      </w:r>
      <w:r w:rsidRPr="002A7F62">
        <w:rPr>
          <w:rFonts w:ascii="Times New Roman" w:hAnsi="Times New Roman" w:cs="Times New Roman"/>
          <w:sz w:val="24"/>
          <w:szCs w:val="24"/>
          <w:shd w:val="clear" w:color="auto" w:fill="FFFFFF"/>
        </w:rPr>
        <w:t xml:space="preserve"> </w:t>
      </w:r>
      <w:r w:rsidR="00556ED2">
        <w:rPr>
          <w:rFonts w:ascii="Times New Roman" w:hAnsi="Times New Roman" w:cs="Times New Roman"/>
          <w:sz w:val="24"/>
          <w:szCs w:val="24"/>
          <w:shd w:val="clear" w:color="auto" w:fill="FFFFFF"/>
        </w:rPr>
        <w:t>Работы</w:t>
      </w:r>
      <w:r w:rsidRPr="002A7F62">
        <w:rPr>
          <w:rFonts w:ascii="Times New Roman" w:hAnsi="Times New Roman" w:cs="Times New Roman"/>
          <w:sz w:val="24"/>
          <w:szCs w:val="24"/>
          <w:shd w:val="clear" w:color="auto" w:fill="FFFFFF"/>
        </w:rPr>
        <w:t xml:space="preserve"> при его установлении указывается </w:t>
      </w:r>
      <w:r w:rsidRPr="002A7F62">
        <w:rPr>
          <w:rFonts w:ascii="Times New Roman" w:hAnsi="Times New Roman" w:cs="Times New Roman"/>
          <w:sz w:val="24"/>
          <w:szCs w:val="24"/>
          <w:shd w:val="clear" w:color="auto" w:fill="FFFFFF"/>
        </w:rPr>
        <w:br/>
        <w:t xml:space="preserve">в Техническом задании. </w:t>
      </w:r>
    </w:p>
    <w:p w14:paraId="7364ABA5" w14:textId="5F236B28"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lastRenderedPageBreak/>
        <w:t xml:space="preserve">Удовлетворение требований Заказчика о безвозмездном устранении недостатков не освобождает </w:t>
      </w:r>
      <w:r w:rsidR="00F03226">
        <w:rPr>
          <w:rFonts w:ascii="Times New Roman" w:hAnsi="Times New Roman" w:cs="Times New Roman"/>
          <w:sz w:val="24"/>
          <w:szCs w:val="24"/>
          <w:shd w:val="clear" w:color="auto" w:fill="FFFFFF"/>
        </w:rPr>
        <w:t>Подрядчика</w:t>
      </w:r>
      <w:r w:rsidRPr="002A7F62">
        <w:rPr>
          <w:rFonts w:ascii="Times New Roman" w:hAnsi="Times New Roman" w:cs="Times New Roman"/>
          <w:sz w:val="24"/>
          <w:szCs w:val="24"/>
          <w:shd w:val="clear" w:color="auto" w:fill="FFFFFF"/>
        </w:rPr>
        <w:t xml:space="preserve"> от ответственности в форме неустойки за нарушение срока окончания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w:t>
      </w:r>
    </w:p>
    <w:p w14:paraId="57DDB9CB" w14:textId="0CCEA4BD" w:rsidR="00A31565" w:rsidRPr="002A7F62" w:rsidRDefault="00A3156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ненадлежащего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требования Заказчика о безвозмездном оказании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подлежат удовлетворению в срок, установленный для срочного </w:t>
      </w:r>
      <w:r w:rsidR="00556ED2">
        <w:rPr>
          <w:rFonts w:ascii="Times New Roman" w:hAnsi="Times New Roman" w:cs="Times New Roman"/>
          <w:sz w:val="24"/>
          <w:szCs w:val="24"/>
          <w:shd w:val="clear" w:color="auto" w:fill="FFFFFF"/>
        </w:rPr>
        <w:t>выполнения</w:t>
      </w:r>
      <w:r w:rsidRPr="002A7F62">
        <w:rPr>
          <w:rFonts w:ascii="Times New Roman" w:hAnsi="Times New Roman" w:cs="Times New Roman"/>
          <w:sz w:val="24"/>
          <w:szCs w:val="24"/>
          <w:shd w:val="clear" w:color="auto" w:fill="FFFFFF"/>
        </w:rPr>
        <w:t xml:space="preserve"> </w:t>
      </w:r>
      <w:r w:rsidR="00F12A04">
        <w:rPr>
          <w:rFonts w:ascii="Times New Roman" w:hAnsi="Times New Roman" w:cs="Times New Roman"/>
          <w:sz w:val="24"/>
          <w:szCs w:val="24"/>
          <w:shd w:val="clear" w:color="auto" w:fill="FFFFFF"/>
        </w:rPr>
        <w:t>Работ</w:t>
      </w:r>
      <w:r w:rsidRPr="002A7F62">
        <w:rPr>
          <w:rFonts w:ascii="Times New Roman" w:hAnsi="Times New Roman" w:cs="Times New Roman"/>
          <w:sz w:val="24"/>
          <w:szCs w:val="24"/>
          <w:shd w:val="clear" w:color="auto" w:fill="FFFFFF"/>
        </w:rPr>
        <w:t xml:space="preserve">, а в случае, если этот срок не установлен, в срок, предусмотренный Договором, который был </w:t>
      </w:r>
      <w:proofErr w:type="spellStart"/>
      <w:r w:rsidRPr="002A7F62">
        <w:rPr>
          <w:rFonts w:ascii="Times New Roman" w:hAnsi="Times New Roman" w:cs="Times New Roman"/>
          <w:sz w:val="24"/>
          <w:szCs w:val="24"/>
          <w:shd w:val="clear" w:color="auto" w:fill="FFFFFF"/>
        </w:rPr>
        <w:t>ненадлежаще</w:t>
      </w:r>
      <w:proofErr w:type="spellEnd"/>
      <w:r w:rsidRPr="002A7F62">
        <w:rPr>
          <w:rFonts w:ascii="Times New Roman" w:hAnsi="Times New Roman" w:cs="Times New Roman"/>
          <w:sz w:val="24"/>
          <w:szCs w:val="24"/>
          <w:shd w:val="clear" w:color="auto" w:fill="FFFFFF"/>
        </w:rPr>
        <w:t xml:space="preserve"> исполнен.</w:t>
      </w:r>
    </w:p>
    <w:p w14:paraId="085D8467" w14:textId="223C93A7" w:rsidR="00055815" w:rsidRPr="002A7F62" w:rsidRDefault="00A31565" w:rsidP="00D55D46">
      <w:pPr>
        <w:pStyle w:val="a4"/>
        <w:numPr>
          <w:ilvl w:val="1"/>
          <w:numId w:val="24"/>
        </w:numPr>
        <w:shd w:val="clear" w:color="auto" w:fill="FFFFFF"/>
        <w:spacing w:line="240" w:lineRule="auto"/>
        <w:ind w:left="0" w:firstLine="709"/>
        <w:jc w:val="both"/>
        <w:rPr>
          <w:rFonts w:ascii="Times New Roman" w:hAnsi="Times New Roman" w:cs="Times New Roman"/>
          <w:sz w:val="24"/>
          <w:szCs w:val="24"/>
          <w:shd w:val="clear" w:color="auto" w:fill="FFFFFF"/>
        </w:rPr>
      </w:pPr>
      <w:r w:rsidRPr="002A7F62">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r w:rsidR="001808D7" w:rsidRPr="002A7F62">
        <w:rPr>
          <w:rFonts w:ascii="Times New Roman" w:hAnsi="Times New Roman" w:cs="Times New Roman"/>
          <w:sz w:val="24"/>
          <w:szCs w:val="24"/>
          <w:shd w:val="clear" w:color="auto" w:fill="FFFFFF"/>
        </w:rPr>
        <w:t xml:space="preserve"> </w:t>
      </w:r>
    </w:p>
    <w:p w14:paraId="318CD86A" w14:textId="77777777" w:rsidR="00A31565" w:rsidRPr="002A7F62" w:rsidRDefault="00A31565"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2ABDD90B" w14:textId="77777777" w:rsidR="00D849B3" w:rsidRPr="002A7F62" w:rsidRDefault="00D849B3" w:rsidP="00D55D46">
      <w:pPr>
        <w:pStyle w:val="10"/>
        <w:numPr>
          <w:ilvl w:val="0"/>
          <w:numId w:val="24"/>
        </w:numPr>
        <w:ind w:left="357" w:hanging="357"/>
      </w:pPr>
      <w:r w:rsidRPr="002A7F62">
        <w:t>Ответственность Сторон</w:t>
      </w:r>
    </w:p>
    <w:p w14:paraId="1D2D77D1" w14:textId="04F88A1F"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w:t>
      </w:r>
      <w:r w:rsidR="00EC7B33"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законодательством Российской Федерации</w:t>
      </w:r>
      <w:r w:rsidR="006C2360" w:rsidRPr="002A7F62">
        <w:rPr>
          <w:rFonts w:ascii="Times New Roman" w:eastAsia="Times New Roman" w:hAnsi="Times New Roman" w:cs="Times New Roman"/>
          <w:sz w:val="24"/>
          <w:szCs w:val="24"/>
          <w:lang w:eastAsia="ru-RU"/>
        </w:rPr>
        <w:t xml:space="preserve"> и Договором</w:t>
      </w:r>
      <w:r w:rsidRPr="002A7F62">
        <w:rPr>
          <w:rFonts w:ascii="Times New Roman" w:eastAsia="Times New Roman" w:hAnsi="Times New Roman" w:cs="Times New Roman"/>
          <w:sz w:val="24"/>
          <w:szCs w:val="24"/>
          <w:lang w:eastAsia="ru-RU"/>
        </w:rPr>
        <w:t>.</w:t>
      </w:r>
    </w:p>
    <w:p w14:paraId="783882B4" w14:textId="07B49376"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безопасности </w:t>
      </w:r>
      <w:r w:rsidR="00556ED2">
        <w:rPr>
          <w:rFonts w:ascii="Times New Roman" w:eastAsia="Times New Roman" w:hAnsi="Times New Roman" w:cs="Times New Roman"/>
          <w:sz w:val="24"/>
          <w:szCs w:val="24"/>
          <w:lang w:eastAsia="ru-RU"/>
        </w:rPr>
        <w:t>выполнения</w:t>
      </w:r>
      <w:r w:rsidR="00B57F29"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BF084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подлежит возмещению в соответствии с требованиями законодательства Российской Федерации.</w:t>
      </w:r>
    </w:p>
    <w:p w14:paraId="4202734D" w14:textId="0680C46D" w:rsidR="00870EB7" w:rsidRPr="002A7F62" w:rsidRDefault="00870EB7"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08D58D83" w:rsidR="006C2360" w:rsidRPr="002A7F62" w:rsidRDefault="006C236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 xml:space="preserve">Цены </w:t>
      </w:r>
      <w:r w:rsidR="00B4254A"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оговора</w:t>
      </w:r>
      <w:r w:rsidR="00A1283F">
        <w:rPr>
          <w:rFonts w:ascii="Times New Roman" w:eastAsia="Times New Roman" w:hAnsi="Times New Roman" w:cs="Times New Roman"/>
          <w:sz w:val="24"/>
          <w:szCs w:val="24"/>
          <w:lang w:eastAsia="ru-RU"/>
        </w:rPr>
        <w:t>.</w:t>
      </w:r>
    </w:p>
    <w:p w14:paraId="7BA470C9" w14:textId="3169F59C" w:rsidR="00BC2790" w:rsidRPr="002A7F62" w:rsidRDefault="00C778D0" w:rsidP="00BC2790">
      <w:pPr>
        <w:pStyle w:val="a4"/>
        <w:numPr>
          <w:ilvl w:val="1"/>
          <w:numId w:val="24"/>
        </w:numPr>
        <w:shd w:val="clear" w:color="auto" w:fill="FFFFFF"/>
        <w:tabs>
          <w:tab w:val="left" w:pos="1418"/>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C2790">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sidRPr="00BC2790">
        <w:rPr>
          <w:rFonts w:ascii="Times New Roman" w:eastAsia="Times New Roman" w:hAnsi="Times New Roman" w:cs="Times New Roman"/>
          <w:sz w:val="24"/>
          <w:szCs w:val="24"/>
          <w:lang w:eastAsia="ru-RU"/>
        </w:rPr>
        <w:t>Подрядчиком</w:t>
      </w:r>
      <w:r w:rsidRPr="00BC2790">
        <w:rPr>
          <w:rFonts w:ascii="Times New Roman" w:eastAsia="Times New Roman" w:hAnsi="Times New Roman" w:cs="Times New Roman"/>
          <w:sz w:val="24"/>
          <w:szCs w:val="24"/>
          <w:lang w:eastAsia="ru-RU"/>
        </w:rPr>
        <w:t xml:space="preserve"> обязательств, предусмотренных Договором, за исключением просрочки исполнения обязательств, предусмотренных Договором</w:t>
      </w:r>
      <w:r w:rsidR="00B32C84" w:rsidRPr="00BC2790">
        <w:rPr>
          <w:rFonts w:ascii="Times New Roman" w:eastAsia="Times New Roman" w:hAnsi="Times New Roman" w:cs="Times New Roman"/>
          <w:sz w:val="24"/>
          <w:szCs w:val="24"/>
          <w:lang w:eastAsia="ru-RU"/>
        </w:rPr>
        <w:t xml:space="preserve"> </w:t>
      </w:r>
      <w:r w:rsidR="00B32C84" w:rsidRPr="00BC2790">
        <w:rPr>
          <w:rFonts w:ascii="Times New Roman" w:eastAsiaTheme="majorEastAsia" w:hAnsi="Times New Roman" w:cs="Times New Roman"/>
          <w:sz w:val="24"/>
          <w:szCs w:val="24"/>
        </w:rPr>
        <w:t>(в том числе гарантийного обязательства)</w:t>
      </w:r>
      <w:r w:rsidRPr="00BC2790">
        <w:rPr>
          <w:rFonts w:ascii="Times New Roman" w:eastAsia="Times New Roman" w:hAnsi="Times New Roman" w:cs="Times New Roman"/>
          <w:sz w:val="24"/>
          <w:szCs w:val="24"/>
          <w:lang w:eastAsia="ru-RU"/>
        </w:rPr>
        <w:t xml:space="preserve">, </w:t>
      </w:r>
      <w:r w:rsidR="00D849B3" w:rsidRPr="00BC2790">
        <w:rPr>
          <w:rFonts w:ascii="Times New Roman" w:eastAsia="Times New Roman" w:hAnsi="Times New Roman" w:cs="Times New Roman"/>
          <w:sz w:val="24"/>
          <w:szCs w:val="24"/>
          <w:lang w:eastAsia="ru-RU"/>
        </w:rPr>
        <w:t xml:space="preserve">размер </w:t>
      </w:r>
      <w:r w:rsidR="00B32C84" w:rsidRPr="00BC2790">
        <w:rPr>
          <w:rFonts w:ascii="Times New Roman" w:eastAsia="Times New Roman" w:hAnsi="Times New Roman" w:cs="Times New Roman"/>
          <w:sz w:val="24"/>
          <w:szCs w:val="24"/>
          <w:lang w:eastAsia="ru-RU"/>
        </w:rPr>
        <w:t xml:space="preserve">штрафа </w:t>
      </w:r>
      <w:r w:rsidRPr="00BC2790">
        <w:rPr>
          <w:rFonts w:ascii="Times New Roman" w:eastAsia="Times New Roman" w:hAnsi="Times New Roman" w:cs="Times New Roman"/>
          <w:sz w:val="24"/>
          <w:szCs w:val="24"/>
          <w:lang w:eastAsia="ru-RU"/>
        </w:rPr>
        <w:t>устанавливается</w:t>
      </w:r>
      <w:r w:rsidR="00407138" w:rsidRPr="00BC2790">
        <w:rPr>
          <w:rFonts w:ascii="Times New Roman" w:eastAsia="Times New Roman" w:hAnsi="Times New Roman" w:cs="Times New Roman"/>
          <w:sz w:val="24"/>
          <w:szCs w:val="24"/>
          <w:lang w:eastAsia="ru-RU"/>
        </w:rPr>
        <w:t xml:space="preserve"> в размере</w:t>
      </w:r>
      <w:r w:rsidR="00BC2790">
        <w:rPr>
          <w:rFonts w:ascii="Times New Roman" w:eastAsia="Times New Roman" w:hAnsi="Times New Roman" w:cs="Times New Roman"/>
          <w:sz w:val="24"/>
          <w:szCs w:val="24"/>
          <w:lang w:eastAsia="ru-RU"/>
        </w:rPr>
        <w:t>:</w:t>
      </w:r>
    </w:p>
    <w:p w14:paraId="5B705CD4" w14:textId="3CBAA0B8" w:rsidR="00C778D0" w:rsidRPr="002A7F62" w:rsidRDefault="00C778D0" w:rsidP="00D55D46">
      <w:pPr>
        <w:pStyle w:val="a4"/>
        <w:shd w:val="clear" w:color="auto" w:fill="FFFFFF"/>
        <w:tabs>
          <w:tab w:val="left" w:pos="1701"/>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5 </w:t>
      </w:r>
      <w:r w:rsidR="00006799" w:rsidRPr="002A7F62">
        <w:rPr>
          <w:rFonts w:ascii="Times New Roman" w:eastAsia="Times New Roman" w:hAnsi="Times New Roman" w:cs="Times New Roman"/>
          <w:sz w:val="24"/>
          <w:szCs w:val="24"/>
          <w:lang w:eastAsia="ru-RU"/>
        </w:rPr>
        <w:t xml:space="preserve">(Пять) </w:t>
      </w:r>
      <w:r w:rsidRPr="002A7F62">
        <w:rPr>
          <w:rFonts w:ascii="Times New Roman" w:eastAsia="Times New Roman" w:hAnsi="Times New Roman" w:cs="Times New Roman"/>
          <w:sz w:val="24"/>
          <w:szCs w:val="24"/>
          <w:lang w:eastAsia="ru-RU"/>
        </w:rPr>
        <w:t xml:space="preserve">процентов </w:t>
      </w:r>
      <w:r w:rsidR="009E0C1B" w:rsidRPr="002A7F62">
        <w:rPr>
          <w:rFonts w:ascii="Times New Roman" w:eastAsia="Times New Roman" w:hAnsi="Times New Roman" w:cs="Times New Roman"/>
          <w:sz w:val="24"/>
          <w:szCs w:val="24"/>
          <w:lang w:eastAsia="ru-RU"/>
        </w:rPr>
        <w:t xml:space="preserve">от </w:t>
      </w:r>
      <w:r w:rsidRPr="002A7F62">
        <w:rPr>
          <w:rFonts w:ascii="Times New Roman" w:eastAsia="Times New Roman" w:hAnsi="Times New Roman" w:cs="Times New Roman"/>
          <w:sz w:val="24"/>
          <w:szCs w:val="24"/>
          <w:lang w:eastAsia="ru-RU"/>
        </w:rPr>
        <w:t>Цены Договора (</w:t>
      </w:r>
      <w:r w:rsidR="00696E70" w:rsidRPr="002A7F62">
        <w:rPr>
          <w:rFonts w:ascii="Times New Roman" w:eastAsia="Times New Roman" w:hAnsi="Times New Roman" w:cs="Times New Roman"/>
          <w:sz w:val="24"/>
          <w:szCs w:val="24"/>
          <w:lang w:eastAsia="ru-RU"/>
        </w:rPr>
        <w:t xml:space="preserve">Цены </w:t>
      </w:r>
      <w:r w:rsidRPr="002A7F62">
        <w:rPr>
          <w:rFonts w:ascii="Times New Roman" w:eastAsia="Times New Roman" w:hAnsi="Times New Roman" w:cs="Times New Roman"/>
          <w:sz w:val="24"/>
          <w:szCs w:val="24"/>
          <w:lang w:eastAsia="ru-RU"/>
        </w:rPr>
        <w:t>Этапа</w:t>
      </w:r>
      <w:r w:rsidR="0090685C" w:rsidRPr="002A7F62">
        <w:rPr>
          <w:rFonts w:ascii="Times New Roman" w:eastAsia="Times New Roman" w:hAnsi="Times New Roman" w:cs="Times New Roman"/>
          <w:sz w:val="24"/>
          <w:szCs w:val="24"/>
          <w:lang w:eastAsia="ru-RU"/>
        </w:rPr>
        <w:t xml:space="preserve"> </w:t>
      </w:r>
      <w:r w:rsidR="0085573D" w:rsidRPr="002A7F62">
        <w:rPr>
          <w:rFonts w:ascii="Times New Roman" w:eastAsia="Times New Roman" w:hAnsi="Times New Roman" w:cs="Times New Roman"/>
          <w:sz w:val="24"/>
          <w:szCs w:val="24"/>
          <w:lang w:eastAsia="ru-RU"/>
        </w:rPr>
        <w:t xml:space="preserve">/ Цены </w:t>
      </w:r>
      <w:r w:rsidR="00556ED2">
        <w:rPr>
          <w:rFonts w:ascii="Times New Roman" w:eastAsia="Times New Roman" w:hAnsi="Times New Roman" w:cs="Times New Roman"/>
          <w:sz w:val="24"/>
          <w:szCs w:val="24"/>
          <w:lang w:eastAsia="ru-RU"/>
        </w:rPr>
        <w:t>Работы</w:t>
      </w:r>
      <w:r w:rsidRPr="002A7F62">
        <w:rPr>
          <w:rFonts w:ascii="Times New Roman" w:eastAsia="Times New Roman" w:hAnsi="Times New Roman" w:cs="Times New Roman"/>
          <w:sz w:val="24"/>
          <w:szCs w:val="24"/>
          <w:lang w:eastAsia="ru-RU"/>
        </w:rPr>
        <w:t>)</w:t>
      </w:r>
      <w:r w:rsidR="00B32C84"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если </w:t>
      </w:r>
      <w:bookmarkStart w:id="19" w:name="_Hlk57371233"/>
      <w:r w:rsidRPr="002A7F62">
        <w:rPr>
          <w:rFonts w:ascii="Times New Roman" w:eastAsia="Times New Roman" w:hAnsi="Times New Roman" w:cs="Times New Roman"/>
          <w:sz w:val="24"/>
          <w:szCs w:val="24"/>
          <w:lang w:eastAsia="ru-RU"/>
        </w:rPr>
        <w:t>Цена Договора (</w:t>
      </w:r>
      <w:bookmarkEnd w:id="19"/>
      <w:r w:rsidR="0085573D" w:rsidRPr="002A7F62">
        <w:rPr>
          <w:rFonts w:ascii="Times New Roman" w:eastAsia="Times New Roman" w:hAnsi="Times New Roman" w:cs="Times New Roman"/>
          <w:sz w:val="24"/>
          <w:szCs w:val="24"/>
          <w:lang w:eastAsia="ru-RU"/>
        </w:rPr>
        <w:t xml:space="preserve">Цена Этапа / Цена </w:t>
      </w:r>
      <w:r w:rsidR="00556ED2">
        <w:rPr>
          <w:rFonts w:ascii="Times New Roman" w:eastAsia="Times New Roman" w:hAnsi="Times New Roman" w:cs="Times New Roman"/>
          <w:sz w:val="24"/>
          <w:szCs w:val="24"/>
          <w:lang w:eastAsia="ru-RU"/>
        </w:rPr>
        <w:t>Работы</w:t>
      </w:r>
      <w:r w:rsidR="00872BC8" w:rsidRPr="002A7F62">
        <w:rPr>
          <w:rFonts w:ascii="Times New Roman" w:eastAsia="Times New Roman" w:hAnsi="Times New Roman" w:cs="Times New Roman"/>
          <w:sz w:val="24"/>
          <w:szCs w:val="24"/>
          <w:lang w:eastAsia="ru-RU"/>
        </w:rPr>
        <w:t>) составляет</w:t>
      </w:r>
      <w:r w:rsidRPr="002A7F62">
        <w:rPr>
          <w:rFonts w:ascii="Times New Roman" w:eastAsia="Times New Roman" w:hAnsi="Times New Roman" w:cs="Times New Roman"/>
          <w:sz w:val="24"/>
          <w:szCs w:val="24"/>
          <w:lang w:eastAsia="ru-RU"/>
        </w:rPr>
        <w:t xml:space="preserve">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r w:rsidR="00B32C84" w:rsidRPr="002A7F62">
        <w:rPr>
          <w:rFonts w:ascii="Times New Roman" w:eastAsia="Times New Roman" w:hAnsi="Times New Roman" w:cs="Times New Roman"/>
          <w:sz w:val="24"/>
          <w:szCs w:val="24"/>
          <w:lang w:eastAsia="ru-RU"/>
        </w:rPr>
        <w:t>;</w:t>
      </w:r>
    </w:p>
    <w:p w14:paraId="1B094A84" w14:textId="57351B27" w:rsidR="00C778D0" w:rsidRPr="002A7F62" w:rsidRDefault="00C778D0" w:rsidP="006C1A75">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обязательства, предусмотренного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которое не имеет стоимостного выражения, размер штрафа устанавливается (при наличии в </w:t>
      </w:r>
      <w:r w:rsidR="0042365E"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оговоре таких обязательств) в</w:t>
      </w:r>
      <w:r w:rsidR="00407138" w:rsidRPr="002A7F62">
        <w:rPr>
          <w:rFonts w:ascii="Times New Roman" w:eastAsia="Times New Roman" w:hAnsi="Times New Roman" w:cs="Times New Roman"/>
          <w:sz w:val="24"/>
          <w:szCs w:val="24"/>
          <w:lang w:eastAsia="ru-RU"/>
        </w:rPr>
        <w:t xml:space="preserve"> размере</w:t>
      </w:r>
      <w:r w:rsidR="00BF2F14">
        <w:rPr>
          <w:rFonts w:ascii="Times New Roman" w:eastAsia="Times New Roman" w:hAnsi="Times New Roman" w:cs="Times New Roman"/>
          <w:sz w:val="24"/>
          <w:szCs w:val="24"/>
          <w:lang w:eastAsia="ru-RU"/>
        </w:rPr>
        <w:t>:</w:t>
      </w:r>
      <w:r w:rsidR="003E6842"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006799"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w:t>
      </w:r>
      <w:r w:rsidR="00EF3784" w:rsidRPr="002A7F62">
        <w:rPr>
          <w:rFonts w:ascii="Times New Roman" w:eastAsia="Times New Roman" w:hAnsi="Times New Roman" w:cs="Times New Roman"/>
          <w:sz w:val="24"/>
          <w:szCs w:val="24"/>
          <w:lang w:eastAsia="ru-RU"/>
        </w:rPr>
        <w:t>Ц</w:t>
      </w:r>
      <w:r w:rsidRPr="002A7F62">
        <w:rPr>
          <w:rFonts w:ascii="Times New Roman" w:eastAsia="Times New Roman" w:hAnsi="Times New Roman" w:cs="Times New Roman"/>
          <w:sz w:val="24"/>
          <w:szCs w:val="24"/>
          <w:lang w:eastAsia="ru-RU"/>
        </w:rPr>
        <w:t xml:space="preserve">ена </w:t>
      </w:r>
      <w:r w:rsidR="00EF378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78D32F96" w14:textId="4CF4379B" w:rsidR="00870EB7" w:rsidRPr="002A7F62" w:rsidRDefault="00A07CE0"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bookmarkStart w:id="20" w:name="_Hlk125537442"/>
      <w:r w:rsidRPr="002A7F62">
        <w:rPr>
          <w:rFonts w:ascii="Times New Roman" w:eastAsia="Times New Roman" w:hAnsi="Times New Roman" w:cs="Times New Roman"/>
          <w:sz w:val="24"/>
          <w:szCs w:val="24"/>
          <w:lang w:eastAsia="ru-RU"/>
        </w:rPr>
        <w:t xml:space="preserve">Пеня начисляется за каждый день просрочки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xml:space="preserve">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2A7F62">
        <w:rPr>
          <w:rFonts w:ascii="Times New Roman" w:eastAsia="Times New Roman" w:hAnsi="Times New Roman" w:cs="Times New Roman"/>
          <w:sz w:val="24"/>
          <w:szCs w:val="24"/>
          <w:lang w:eastAsia="ru-RU"/>
        </w:rPr>
        <w:t>О</w:t>
      </w:r>
      <w:r w:rsidR="00870EB7" w:rsidRPr="002A7F62">
        <w:rPr>
          <w:rFonts w:ascii="Times New Roman" w:eastAsia="Times New Roman" w:hAnsi="Times New Roman" w:cs="Times New Roman"/>
          <w:sz w:val="24"/>
          <w:szCs w:val="24"/>
          <w:lang w:eastAsia="ru-RU"/>
        </w:rPr>
        <w:t xml:space="preserve">дной трехсотой) действующей на дату </w:t>
      </w:r>
      <w:r w:rsidR="00CB01BA" w:rsidRPr="002A7F62">
        <w:rPr>
          <w:rFonts w:ascii="Times New Roman" w:eastAsia="Times New Roman" w:hAnsi="Times New Roman" w:cs="Times New Roman"/>
          <w:sz w:val="24"/>
          <w:szCs w:val="24"/>
          <w:lang w:eastAsia="ru-RU"/>
        </w:rPr>
        <w:t xml:space="preserve">исполнения обязательства </w:t>
      </w:r>
      <w:r w:rsidR="00870EB7" w:rsidRPr="002A7F62">
        <w:rPr>
          <w:rFonts w:ascii="Times New Roman" w:eastAsia="Times New Roman" w:hAnsi="Times New Roman" w:cs="Times New Roman"/>
          <w:sz w:val="24"/>
          <w:szCs w:val="24"/>
          <w:lang w:eastAsia="ru-RU"/>
        </w:rPr>
        <w:t xml:space="preserve">ключевой ставки Центрального банка Российской Федерации от </w:t>
      </w:r>
      <w:r w:rsidR="000013F5" w:rsidRPr="002A7F62">
        <w:rPr>
          <w:rFonts w:ascii="Times New Roman" w:eastAsia="Times New Roman" w:hAnsi="Times New Roman" w:cs="Times New Roman"/>
          <w:sz w:val="24"/>
          <w:szCs w:val="24"/>
          <w:lang w:eastAsia="ru-RU"/>
        </w:rPr>
        <w:t>Ц</w:t>
      </w:r>
      <w:r w:rsidR="00870EB7" w:rsidRPr="002A7F62">
        <w:rPr>
          <w:rFonts w:ascii="Times New Roman" w:eastAsia="Times New Roman" w:hAnsi="Times New Roman" w:cs="Times New Roman"/>
          <w:sz w:val="24"/>
          <w:szCs w:val="24"/>
          <w:lang w:eastAsia="ru-RU"/>
        </w:rPr>
        <w:t>ены Договора (</w:t>
      </w:r>
      <w:r w:rsidR="000013F5" w:rsidRPr="002A7F62">
        <w:rPr>
          <w:rFonts w:ascii="Times New Roman" w:eastAsia="Times New Roman" w:hAnsi="Times New Roman" w:cs="Times New Roman"/>
          <w:sz w:val="24"/>
          <w:szCs w:val="24"/>
          <w:lang w:eastAsia="ru-RU"/>
        </w:rPr>
        <w:t>Цены Этапа</w:t>
      </w:r>
      <w:r w:rsidR="00870EB7" w:rsidRPr="002A7F62">
        <w:rPr>
          <w:rFonts w:ascii="Times New Roman" w:eastAsia="Times New Roman" w:hAnsi="Times New Roman" w:cs="Times New Roman"/>
          <w:sz w:val="24"/>
          <w:szCs w:val="24"/>
          <w:lang w:eastAsia="ru-RU"/>
        </w:rPr>
        <w:t xml:space="preserve">),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00B667F8">
        <w:rPr>
          <w:rFonts w:ascii="Times New Roman" w:eastAsia="Times New Roman" w:hAnsi="Times New Roman" w:cs="Times New Roman"/>
          <w:sz w:val="24"/>
          <w:szCs w:val="24"/>
          <w:lang w:eastAsia="ru-RU"/>
        </w:rPr>
        <w:t>Подрядчиком</w:t>
      </w:r>
      <w:r w:rsidR="00870EB7" w:rsidRPr="002A7F62">
        <w:rPr>
          <w:rFonts w:ascii="Times New Roman" w:eastAsia="Times New Roman" w:hAnsi="Times New Roman" w:cs="Times New Roman"/>
          <w:sz w:val="24"/>
          <w:szCs w:val="24"/>
          <w:lang w:eastAsia="ru-RU"/>
        </w:rPr>
        <w:t>, за исключением случаев, если законодательством Российской Федерации установлен иной порядок начисления пени.</w:t>
      </w:r>
    </w:p>
    <w:bookmarkEnd w:id="20"/>
    <w:p w14:paraId="6927FB24" w14:textId="16846310" w:rsidR="00C778D0" w:rsidRPr="002A7F62" w:rsidRDefault="00C778D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неисполнение или ненадлежащее исполнение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обязательств, предусмотренных Договором, не может превышать Цену Договора.</w:t>
      </w:r>
    </w:p>
    <w:p w14:paraId="30898EA3" w14:textId="1837420D" w:rsidR="00BF2F14" w:rsidRPr="002A7F62" w:rsidRDefault="004D31B8" w:rsidP="006C1A75">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BF2F14">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BF2F14">
        <w:rPr>
          <w:rFonts w:ascii="Times New Roman" w:eastAsia="Times New Roman" w:hAnsi="Times New Roman" w:cs="Times New Roman"/>
          <w:sz w:val="24"/>
          <w:szCs w:val="24"/>
          <w:lang w:eastAsia="ru-RU"/>
        </w:rPr>
        <w:t>Д</w:t>
      </w:r>
      <w:r w:rsidRPr="00BF2F14">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BF2F14">
        <w:rPr>
          <w:rFonts w:ascii="Times New Roman" w:eastAsia="Times New Roman" w:hAnsi="Times New Roman" w:cs="Times New Roman"/>
          <w:sz w:val="24"/>
          <w:szCs w:val="24"/>
          <w:lang w:eastAsia="ru-RU"/>
        </w:rPr>
        <w:t>Д</w:t>
      </w:r>
      <w:r w:rsidRPr="00BF2F14">
        <w:rPr>
          <w:rFonts w:ascii="Times New Roman" w:eastAsia="Times New Roman" w:hAnsi="Times New Roman" w:cs="Times New Roman"/>
          <w:sz w:val="24"/>
          <w:szCs w:val="24"/>
          <w:lang w:eastAsia="ru-RU"/>
        </w:rPr>
        <w:t xml:space="preserve">оговором, размер штрафа устанавливается в </w:t>
      </w:r>
      <w:r w:rsidR="00407138" w:rsidRPr="00BF2F14">
        <w:rPr>
          <w:rFonts w:ascii="Times New Roman" w:eastAsia="Times New Roman" w:hAnsi="Times New Roman" w:cs="Times New Roman"/>
          <w:sz w:val="24"/>
          <w:szCs w:val="24"/>
          <w:lang w:eastAsia="ru-RU"/>
        </w:rPr>
        <w:t>размере</w:t>
      </w:r>
      <w:r w:rsidR="00BF2F14">
        <w:rPr>
          <w:rFonts w:ascii="Times New Roman" w:eastAsia="Times New Roman" w:hAnsi="Times New Roman" w:cs="Times New Roman"/>
          <w:sz w:val="24"/>
          <w:szCs w:val="24"/>
          <w:lang w:eastAsia="ru-RU"/>
        </w:rPr>
        <w:t>:</w:t>
      </w:r>
    </w:p>
    <w:p w14:paraId="51BC1DB1" w14:textId="543FD027" w:rsidR="004D31B8" w:rsidRPr="002A7F62" w:rsidRDefault="004D31B8" w:rsidP="006C1A75">
      <w:pPr>
        <w:pStyle w:val="a4"/>
        <w:shd w:val="clear" w:color="auto" w:fill="FFFFFF"/>
        <w:tabs>
          <w:tab w:val="left" w:pos="142"/>
        </w:tabs>
        <w:spacing w:after="0" w:line="240" w:lineRule="auto"/>
        <w:ind w:left="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BD186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000</w:t>
      </w:r>
      <w:r w:rsidR="00BD186E" w:rsidRPr="002A7F62">
        <w:rPr>
          <w:rFonts w:ascii="Times New Roman" w:eastAsia="Times New Roman" w:hAnsi="Times New Roman" w:cs="Times New Roman"/>
          <w:sz w:val="24"/>
          <w:szCs w:val="24"/>
          <w:lang w:eastAsia="ru-RU"/>
        </w:rPr>
        <w:t>,00</w:t>
      </w:r>
      <w:r w:rsidRPr="002A7F62">
        <w:rPr>
          <w:rFonts w:ascii="Times New Roman" w:eastAsia="Times New Roman" w:hAnsi="Times New Roman" w:cs="Times New Roman"/>
          <w:sz w:val="24"/>
          <w:szCs w:val="24"/>
          <w:lang w:eastAsia="ru-RU"/>
        </w:rPr>
        <w:t xml:space="preserve"> </w:t>
      </w:r>
      <w:r w:rsidR="009509DE" w:rsidRPr="002A7F62">
        <w:rPr>
          <w:rFonts w:ascii="Times New Roman" w:eastAsia="Times New Roman" w:hAnsi="Times New Roman" w:cs="Times New Roman"/>
          <w:sz w:val="24"/>
          <w:szCs w:val="24"/>
          <w:lang w:eastAsia="ru-RU"/>
        </w:rPr>
        <w:t xml:space="preserve">(Пять тысяч) </w:t>
      </w:r>
      <w:r w:rsidRPr="002A7F62">
        <w:rPr>
          <w:rFonts w:ascii="Times New Roman" w:eastAsia="Times New Roman" w:hAnsi="Times New Roman" w:cs="Times New Roman"/>
          <w:sz w:val="24"/>
          <w:szCs w:val="24"/>
          <w:lang w:eastAsia="ru-RU"/>
        </w:rPr>
        <w:t>рублей</w:t>
      </w:r>
      <w:r w:rsidR="0040601A" w:rsidRPr="002A7F62">
        <w:rPr>
          <w:rFonts w:ascii="Times New Roman" w:eastAsia="Times New Roman" w:hAnsi="Times New Roman" w:cs="Times New Roman"/>
          <w:sz w:val="24"/>
          <w:szCs w:val="24"/>
          <w:lang w:eastAsia="ru-RU"/>
        </w:rPr>
        <w:t xml:space="preserve"> 00 копеек</w:t>
      </w:r>
      <w:r w:rsidRPr="002A7F62">
        <w:rPr>
          <w:rFonts w:ascii="Times New Roman" w:eastAsia="Times New Roman" w:hAnsi="Times New Roman" w:cs="Times New Roman"/>
          <w:sz w:val="24"/>
          <w:szCs w:val="24"/>
          <w:lang w:eastAsia="ru-RU"/>
        </w:rPr>
        <w:t xml:space="preserve">, если Цена Договора составляет от 3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до 50 </w:t>
      </w:r>
      <w:r w:rsidR="00780F19" w:rsidRPr="002A7F62">
        <w:rPr>
          <w:rFonts w:ascii="Times New Roman" w:eastAsia="Times New Roman" w:hAnsi="Times New Roman" w:cs="Times New Roman"/>
          <w:sz w:val="24"/>
          <w:szCs w:val="24"/>
          <w:lang w:eastAsia="ru-RU"/>
        </w:rPr>
        <w:t>млн</w:t>
      </w:r>
      <w:r w:rsidRPr="002A7F62">
        <w:rPr>
          <w:rFonts w:ascii="Times New Roman" w:eastAsia="Times New Roman" w:hAnsi="Times New Roman" w:cs="Times New Roman"/>
          <w:sz w:val="24"/>
          <w:szCs w:val="24"/>
          <w:lang w:eastAsia="ru-RU"/>
        </w:rPr>
        <w:t xml:space="preserve"> рублей (включительно);</w:t>
      </w:r>
    </w:p>
    <w:p w14:paraId="51B6418F" w14:textId="47EBBBF2"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Hlk125537495"/>
      <w:r w:rsidRPr="002A7F62">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2A7F62">
        <w:rPr>
          <w:rFonts w:ascii="Times New Roman" w:eastAsia="Times New Roman" w:hAnsi="Times New Roman" w:cs="Times New Roman"/>
          <w:sz w:val="24"/>
          <w:szCs w:val="24"/>
          <w:lang w:eastAsia="ru-RU"/>
        </w:rPr>
        <w:t xml:space="preserve"> (за исключением обязательства по выплате </w:t>
      </w:r>
      <w:r w:rsidR="000644C5" w:rsidRPr="002A7F62">
        <w:rPr>
          <w:rFonts w:ascii="Times New Roman" w:eastAsia="Times New Roman" w:hAnsi="Times New Roman" w:cs="Times New Roman"/>
          <w:sz w:val="24"/>
          <w:szCs w:val="24"/>
          <w:lang w:eastAsia="ru-RU"/>
        </w:rPr>
        <w:t>А</w:t>
      </w:r>
      <w:r w:rsidR="00FF097E" w:rsidRPr="002A7F62">
        <w:rPr>
          <w:rFonts w:ascii="Times New Roman" w:eastAsia="Times New Roman" w:hAnsi="Times New Roman" w:cs="Times New Roman"/>
          <w:sz w:val="24"/>
          <w:szCs w:val="24"/>
          <w:lang w:eastAsia="ru-RU"/>
        </w:rPr>
        <w:t>в</w:t>
      </w:r>
      <w:r w:rsidR="00407138" w:rsidRPr="002A7F62">
        <w:rPr>
          <w:rFonts w:ascii="Times New Roman" w:eastAsia="Times New Roman" w:hAnsi="Times New Roman" w:cs="Times New Roman"/>
          <w:sz w:val="24"/>
          <w:szCs w:val="24"/>
          <w:lang w:eastAsia="ru-RU"/>
        </w:rPr>
        <w:t>анса</w:t>
      </w:r>
      <w:r w:rsidR="00FF097E"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предусмотренного </w:t>
      </w:r>
      <w:r w:rsidR="002F16C9" w:rsidRPr="002A7F62">
        <w:rPr>
          <w:rFonts w:ascii="Times New Roman" w:eastAsia="Times New Roman" w:hAnsi="Times New Roman" w:cs="Times New Roman"/>
          <w:sz w:val="24"/>
          <w:szCs w:val="24"/>
          <w:lang w:eastAsia="ru-RU"/>
        </w:rPr>
        <w:lastRenderedPageBreak/>
        <w:t>Д</w:t>
      </w:r>
      <w:r w:rsidRPr="002A7F62">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2A7F62">
        <w:rPr>
          <w:rFonts w:ascii="Times New Roman" w:eastAsia="Times New Roman" w:hAnsi="Times New Roman" w:cs="Times New Roman"/>
          <w:sz w:val="24"/>
          <w:szCs w:val="24"/>
          <w:lang w:eastAsia="ru-RU"/>
        </w:rPr>
        <w:t>1/300 (О</w:t>
      </w:r>
      <w:r w:rsidRPr="002A7F62">
        <w:rPr>
          <w:rFonts w:ascii="Times New Roman" w:eastAsia="Times New Roman" w:hAnsi="Times New Roman" w:cs="Times New Roman"/>
          <w:sz w:val="24"/>
          <w:szCs w:val="24"/>
          <w:lang w:eastAsia="ru-RU"/>
        </w:rPr>
        <w:t>дной трехсотой</w:t>
      </w:r>
      <w:r w:rsidR="002F16C9"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действующей на дату </w:t>
      </w:r>
      <w:r w:rsidR="00CB01BA" w:rsidRPr="002A7F62">
        <w:rPr>
          <w:rFonts w:ascii="Times New Roman" w:eastAsia="Times New Roman" w:hAnsi="Times New Roman" w:cs="Times New Roman"/>
          <w:sz w:val="24"/>
          <w:szCs w:val="24"/>
          <w:lang w:eastAsia="ru-RU"/>
        </w:rPr>
        <w:t>исполнения обязательства</w:t>
      </w:r>
      <w:r w:rsidRPr="002A7F62">
        <w:rPr>
          <w:rFonts w:ascii="Times New Roman" w:eastAsia="Times New Roman" w:hAnsi="Times New Roman" w:cs="Times New Roman"/>
          <w:sz w:val="24"/>
          <w:szCs w:val="24"/>
          <w:lang w:eastAsia="ru-RU"/>
        </w:rPr>
        <w:t xml:space="preserve"> ключевой ставки Центрального банка Российской Федерации от не уплаченной в срок суммы</w:t>
      </w:r>
      <w:bookmarkEnd w:id="21"/>
      <w:r w:rsidRPr="002A7F62">
        <w:rPr>
          <w:rFonts w:ascii="Times New Roman" w:eastAsia="Times New Roman" w:hAnsi="Times New Roman" w:cs="Times New Roman"/>
          <w:sz w:val="24"/>
          <w:szCs w:val="24"/>
          <w:lang w:eastAsia="ru-RU"/>
        </w:rPr>
        <w:t>.</w:t>
      </w:r>
    </w:p>
    <w:p w14:paraId="54EF73C3" w14:textId="77777777" w:rsidR="00A12A8A"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Общая сумма начисленных </w:t>
      </w:r>
      <w:r w:rsidR="00CC5DE6" w:rsidRPr="002A7F62">
        <w:rPr>
          <w:rFonts w:ascii="Times New Roman" w:eastAsia="Times New Roman" w:hAnsi="Times New Roman" w:cs="Times New Roman"/>
          <w:sz w:val="24"/>
          <w:szCs w:val="24"/>
          <w:lang w:eastAsia="ru-RU"/>
        </w:rPr>
        <w:t>неустоек</w:t>
      </w:r>
      <w:r w:rsidRPr="002A7F62">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89BCF0B" w14:textId="3AECA520" w:rsidR="00A12A8A" w:rsidRPr="002A7F62" w:rsidRDefault="00A12A8A"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hAnsi="Times New Roman" w:cs="Times New Roman"/>
          <w:sz w:val="24"/>
          <w:szCs w:val="24"/>
          <w:shd w:val="clear" w:color="auto" w:fill="FFFFFF"/>
        </w:rPr>
        <w:t xml:space="preserve">В случае нарушения правил конфиденциальности, установленных разделом 8 настоящего Договора, </w:t>
      </w:r>
      <w:r w:rsidR="00B667F8">
        <w:rPr>
          <w:rFonts w:ascii="Times New Roman" w:hAnsi="Times New Roman" w:cs="Times New Roman"/>
          <w:sz w:val="24"/>
          <w:szCs w:val="24"/>
          <w:shd w:val="clear" w:color="auto" w:fill="FFFFFF"/>
        </w:rPr>
        <w:t>Подрядчик</w:t>
      </w:r>
      <w:r w:rsidRPr="002A7F62">
        <w:rPr>
          <w:rFonts w:ascii="Times New Roman" w:hAnsi="Times New Roman" w:cs="Times New Roman"/>
          <w:sz w:val="24"/>
          <w:szCs w:val="24"/>
          <w:shd w:val="clear" w:color="auto" w:fill="FFFFFF"/>
        </w:rPr>
        <w:t xml:space="preserve"> обязан уплатить Заказчику штраф. Размер штрафа устанавливается в виде фиксированной суммы в размере 50 000 (пятидесяти тысяч) рублей.</w:t>
      </w:r>
    </w:p>
    <w:p w14:paraId="53B265E0" w14:textId="0DBBF5B7" w:rsidR="001F7899"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02FAFB44"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в полном объеме и/или завышения их стоимости </w:t>
      </w:r>
      <w:r w:rsidR="00B667F8">
        <w:rPr>
          <w:rFonts w:ascii="Times New Roman" w:eastAsia="Times New Roman" w:hAnsi="Times New Roman" w:cs="Times New Roman"/>
          <w:sz w:val="24"/>
          <w:szCs w:val="24"/>
          <w:lang w:eastAsia="ru-RU"/>
        </w:rPr>
        <w:t>Подрядчик</w:t>
      </w:r>
      <w:r w:rsidRPr="002A7F62">
        <w:rPr>
          <w:rFonts w:ascii="Times New Roman" w:eastAsia="Times New Roman" w:hAnsi="Times New Roman" w:cs="Times New Roman"/>
          <w:sz w:val="24"/>
          <w:szCs w:val="24"/>
          <w:lang w:eastAsia="ru-RU"/>
        </w:rPr>
        <w:t xml:space="preserve"> осуществляет возврат Заказчику излишне уплаченных денежных средств.</w:t>
      </w:r>
    </w:p>
    <w:p w14:paraId="27058935" w14:textId="0AEAA95C" w:rsidR="00D95F56" w:rsidRPr="002A7F62" w:rsidRDefault="001F7899"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качестве подтверждения фактов неисполнения и</w:t>
      </w:r>
      <w:r w:rsidR="00F566DC"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w:t>
      </w:r>
      <w:r w:rsidR="002F52D3" w:rsidRPr="002A7F62">
        <w:rPr>
          <w:rFonts w:ascii="Times New Roman" w:eastAsia="Times New Roman" w:hAnsi="Times New Roman" w:cs="Times New Roman"/>
          <w:sz w:val="24"/>
          <w:szCs w:val="24"/>
          <w:lang w:eastAsia="ru-RU"/>
        </w:rPr>
        <w:t>/или</w:t>
      </w:r>
      <w:r w:rsidRPr="002A7F62">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2A7F62">
        <w:rPr>
          <w:rFonts w:ascii="Times New Roman" w:eastAsia="Times New Roman" w:hAnsi="Times New Roman" w:cs="Times New Roman"/>
          <w:sz w:val="24"/>
          <w:szCs w:val="24"/>
          <w:lang w:eastAsia="ru-RU"/>
        </w:rPr>
        <w:t xml:space="preserve"> Российской Федерации</w:t>
      </w:r>
      <w:r w:rsidRPr="002A7F62">
        <w:rPr>
          <w:rFonts w:ascii="Times New Roman" w:eastAsia="Times New Roman" w:hAnsi="Times New Roman" w:cs="Times New Roman"/>
          <w:sz w:val="24"/>
          <w:szCs w:val="24"/>
          <w:lang w:eastAsia="ru-RU"/>
        </w:rPr>
        <w:t>.</w:t>
      </w:r>
    </w:p>
    <w:p w14:paraId="1C09DC90" w14:textId="395F21E8" w:rsidR="00A07CE0" w:rsidRPr="002A7F62" w:rsidRDefault="00A07CE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Calibri" w:hAnsi="Times New Roman" w:cs="Times New Roman"/>
          <w:sz w:val="24"/>
          <w:szCs w:val="24"/>
        </w:rPr>
        <w:t>Уплата Стороной неустойки или применение иной формы ответственности не</w:t>
      </w:r>
      <w:r w:rsidR="003B7DDA" w:rsidRPr="002A7F62">
        <w:rPr>
          <w:rFonts w:ascii="Times New Roman" w:eastAsia="Calibri" w:hAnsi="Times New Roman" w:cs="Times New Roman"/>
          <w:sz w:val="24"/>
          <w:szCs w:val="24"/>
        </w:rPr>
        <w:t> </w:t>
      </w:r>
      <w:r w:rsidRPr="002A7F62">
        <w:rPr>
          <w:rFonts w:ascii="Times New Roman" w:eastAsia="Calibri" w:hAnsi="Times New Roman" w:cs="Times New Roman"/>
          <w:sz w:val="24"/>
          <w:szCs w:val="24"/>
        </w:rPr>
        <w:t xml:space="preserve">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2B7CE56" w14:textId="3CEE7C2A" w:rsidR="00C973D8" w:rsidRPr="002A7F62" w:rsidRDefault="006C2360" w:rsidP="00D55D46">
      <w:pPr>
        <w:pStyle w:val="a4"/>
        <w:numPr>
          <w:ilvl w:val="1"/>
          <w:numId w:val="24"/>
        </w:numPr>
        <w:shd w:val="clear" w:color="auto" w:fill="FFFFFF"/>
        <w:tabs>
          <w:tab w:val="left" w:pos="142"/>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Удовлетворение требований Заказчика о безвозмездном устранении недостатков или о повторном оказании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не освобождает </w:t>
      </w:r>
      <w:r w:rsidR="00F03226">
        <w:rPr>
          <w:rFonts w:ascii="Times New Roman" w:eastAsia="Times New Roman" w:hAnsi="Times New Roman" w:cs="Times New Roman"/>
          <w:sz w:val="24"/>
          <w:szCs w:val="24"/>
          <w:lang w:eastAsia="ru-RU"/>
        </w:rPr>
        <w:t>Подрядчика</w:t>
      </w:r>
      <w:r w:rsidRPr="002A7F62">
        <w:rPr>
          <w:rFonts w:ascii="Times New Roman" w:eastAsia="Times New Roman" w:hAnsi="Times New Roman" w:cs="Times New Roman"/>
          <w:sz w:val="24"/>
          <w:szCs w:val="24"/>
          <w:lang w:eastAsia="ru-RU"/>
        </w:rPr>
        <w:t xml:space="preserve"> от ответственности в форме неустойки за нарушение срока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w:t>
      </w:r>
    </w:p>
    <w:p w14:paraId="458F127F" w14:textId="77777777" w:rsidR="00C973D8" w:rsidRPr="002A7F62" w:rsidRDefault="00C973D8" w:rsidP="00D55D46">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p>
    <w:p w14:paraId="415F2F25" w14:textId="0DDA2BD0" w:rsidR="00A07CE0" w:rsidRPr="002A7F62" w:rsidRDefault="0008246D" w:rsidP="00D55D46">
      <w:pPr>
        <w:pStyle w:val="10"/>
        <w:numPr>
          <w:ilvl w:val="0"/>
          <w:numId w:val="24"/>
        </w:numPr>
        <w:ind w:left="357" w:hanging="357"/>
        <w:rPr>
          <w:bCs/>
        </w:rPr>
      </w:pPr>
      <w:r w:rsidRPr="002A7F62">
        <w:t>Конфиденциальность</w:t>
      </w:r>
    </w:p>
    <w:p w14:paraId="3ACA9396" w14:textId="14D2753B"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2A7F62">
        <w:rPr>
          <w:rFonts w:ascii="Times New Roman" w:eastAsia="Times New Roman" w:hAnsi="Times New Roman" w:cs="Times New Roman"/>
          <w:bCs/>
          <w:sz w:val="24"/>
          <w:szCs w:val="24"/>
          <w:lang w:eastAsia="ru-RU"/>
        </w:rPr>
        <w:t xml:space="preserve"> Российской Федерации</w:t>
      </w:r>
      <w:r w:rsidRPr="002A7F62">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2A7F62">
        <w:rPr>
          <w:rFonts w:ascii="Times New Roman" w:eastAsia="Times New Roman" w:hAnsi="Times New Roman" w:cs="Times New Roman"/>
          <w:sz w:val="24"/>
          <w:szCs w:val="24"/>
          <w:lang w:eastAsia="ru-RU"/>
        </w:rPr>
        <w:t>финансово-экономическая или иная информация)</w:t>
      </w:r>
      <w:r w:rsidRPr="002A7F62">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6713AB6C" w14:textId="1BFB6468"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Каждая из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Для целей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оговора</w:t>
      </w:r>
      <w:r w:rsidR="004D7E0B" w:rsidRPr="002A7F62">
        <w:rPr>
          <w:rFonts w:ascii="Times New Roman" w:eastAsia="Times New Roman" w:hAnsi="Times New Roman" w:cs="Times New Roman"/>
          <w:bCs/>
          <w:sz w:val="24"/>
          <w:szCs w:val="24"/>
          <w:lang w:eastAsia="ru-RU"/>
        </w:rPr>
        <w:t xml:space="preserve"> понятие</w:t>
      </w:r>
      <w:r w:rsidRPr="002A7F62">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FBAA0F3" w14:textId="74979225" w:rsidR="001E0CA9" w:rsidRPr="002A7F62" w:rsidRDefault="0032244E"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Стороны, в результате которого конфиденциальная информация в любой возможной форме (устной, письменной, электронной, иной форме, в том числе с</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использованием технических средств) становится известной третьим лицам без согласия другой Стороны.</w:t>
      </w:r>
    </w:p>
    <w:p w14:paraId="431BAB4E" w14:textId="77777777" w:rsidR="001E0CA9" w:rsidRPr="002A7F62" w:rsidRDefault="00DE368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lastRenderedPageBreak/>
        <w:t xml:space="preserve">Каждая из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2A7F62">
        <w:rPr>
          <w:rFonts w:ascii="Times New Roman" w:eastAsia="Times New Roman" w:hAnsi="Times New Roman" w:cs="Times New Roman"/>
          <w:bCs/>
          <w:sz w:val="24"/>
          <w:szCs w:val="24"/>
          <w:lang w:eastAsia="ru-RU"/>
        </w:rPr>
        <w:t>С</w:t>
      </w:r>
      <w:r w:rsidRPr="002A7F62">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2A7F62">
        <w:rPr>
          <w:rFonts w:ascii="Times New Roman" w:eastAsia="Times New Roman" w:hAnsi="Times New Roman" w:cs="Times New Roman"/>
          <w:bCs/>
          <w:sz w:val="24"/>
          <w:szCs w:val="24"/>
          <w:lang w:eastAsia="ru-RU"/>
        </w:rPr>
        <w:t>Д</w:t>
      </w:r>
      <w:r w:rsidRPr="002A7F62">
        <w:rPr>
          <w:rFonts w:ascii="Times New Roman" w:eastAsia="Times New Roman" w:hAnsi="Times New Roman" w:cs="Times New Roman"/>
          <w:bCs/>
          <w:sz w:val="24"/>
          <w:szCs w:val="24"/>
          <w:lang w:eastAsia="ru-RU"/>
        </w:rPr>
        <w:t>оговором.</w:t>
      </w:r>
    </w:p>
    <w:p w14:paraId="22F5E760" w14:textId="0EBD6A62" w:rsidR="009E0C1B" w:rsidRPr="002A7F62" w:rsidRDefault="009E0C1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предварительным письменным уведомлением передающей Стороны.</w:t>
      </w:r>
    </w:p>
    <w:p w14:paraId="4EBA24A4" w14:textId="77777777" w:rsidR="009E0C1B" w:rsidRPr="002A7F62" w:rsidRDefault="009E0C1B"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bCs/>
          <w:sz w:val="24"/>
          <w:szCs w:val="24"/>
          <w:lang w:eastAsia="ru-RU"/>
        </w:rPr>
      </w:pPr>
      <w:bookmarkStart w:id="22" w:name="_Hlk113020340"/>
      <w:r w:rsidRPr="002A7F62">
        <w:rPr>
          <w:rFonts w:ascii="Times New Roman" w:eastAsia="Times New Roman" w:hAnsi="Times New Roman" w:cs="Times New Roman"/>
          <w:bCs/>
          <w:sz w:val="24"/>
          <w:szCs w:val="24"/>
          <w:lang w:eastAsia="ru-RU"/>
        </w:rPr>
        <w:t>При этом, Стороны обязуются:</w:t>
      </w:r>
    </w:p>
    <w:p w14:paraId="561C8E74" w14:textId="66B0FFD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формы ее предоставления и получения, прямо или косвенно относящуюся к</w:t>
      </w:r>
      <w:r w:rsidR="003B7DDA" w:rsidRPr="002A7F62">
        <w:rPr>
          <w:rFonts w:ascii="Times New Roman" w:eastAsia="Times New Roman" w:hAnsi="Times New Roman" w:cs="Times New Roman"/>
          <w:bCs/>
          <w:sz w:val="24"/>
          <w:szCs w:val="24"/>
          <w:lang w:eastAsia="ru-RU"/>
        </w:rPr>
        <w:t> </w:t>
      </w:r>
      <w:r w:rsidRPr="002A7F62">
        <w:rPr>
          <w:rFonts w:ascii="Times New Roman" w:eastAsia="Times New Roman" w:hAnsi="Times New Roman" w:cs="Times New Roman"/>
          <w:bCs/>
          <w:sz w:val="24"/>
          <w:szCs w:val="24"/>
          <w:lang w:eastAsia="ru-RU"/>
        </w:rPr>
        <w:t xml:space="preserve">взаимоотношениям Сторон, не обнародованную или иным способом не переданную для свободного доступа и ставшую известной в ходе исполнения Договора, за исключением случаев, прямо предусмотренных Договором. </w:t>
      </w:r>
    </w:p>
    <w:p w14:paraId="2091E10B" w14:textId="77777777"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предпринимать все необходимые меры для предотвращения случаев разглашения указанной информации, использовать предоставленную друг другом информацию только в целях исполнения Договора. </w:t>
      </w:r>
    </w:p>
    <w:p w14:paraId="42BF0ED8" w14:textId="6AE5CF28" w:rsidR="009E0C1B" w:rsidRPr="002A7F62" w:rsidRDefault="009E0C1B" w:rsidP="00D55D46">
      <w:pPr>
        <w:pStyle w:val="a4"/>
        <w:numPr>
          <w:ilvl w:val="0"/>
          <w:numId w:val="25"/>
        </w:numPr>
        <w:shd w:val="clear" w:color="auto" w:fill="FFFFFF"/>
        <w:tabs>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 xml:space="preserve">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w:t>
      </w:r>
      <w:r w:rsidR="003B7DDA" w:rsidRPr="002A7F62">
        <w:rPr>
          <w:rFonts w:ascii="Times New Roman" w:eastAsia="Times New Roman" w:hAnsi="Times New Roman" w:cs="Times New Roman"/>
          <w:bCs/>
          <w:sz w:val="24"/>
          <w:szCs w:val="24"/>
          <w:lang w:eastAsia="ru-RU"/>
        </w:rPr>
        <w:br/>
      </w:r>
      <w:r w:rsidRPr="002A7F62">
        <w:rPr>
          <w:rFonts w:ascii="Times New Roman" w:eastAsia="Times New Roman" w:hAnsi="Times New Roman" w:cs="Times New Roman"/>
          <w:bCs/>
          <w:sz w:val="24"/>
          <w:szCs w:val="24"/>
          <w:lang w:eastAsia="ru-RU"/>
        </w:rPr>
        <w:t>от 27 июля 2006 г. № 149-ФЗ «Об информации, информационных технологиях и о защите информации».</w:t>
      </w:r>
    </w:p>
    <w:bookmarkEnd w:id="22"/>
    <w:p w14:paraId="5881A20C" w14:textId="0D0E1B1F" w:rsidR="00A07CE0" w:rsidRPr="002A7F62" w:rsidRDefault="00BC0CF7" w:rsidP="00D55D46">
      <w:pPr>
        <w:pStyle w:val="10"/>
        <w:numPr>
          <w:ilvl w:val="0"/>
          <w:numId w:val="24"/>
        </w:numPr>
        <w:ind w:left="357" w:hanging="357"/>
      </w:pPr>
      <w:r w:rsidRPr="002A7F62">
        <w:t>Порядок расторжения Договора</w:t>
      </w:r>
    </w:p>
    <w:p w14:paraId="6722672D" w14:textId="6814B8A0" w:rsidR="00E8666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может быть расторгнут</w:t>
      </w:r>
      <w:r w:rsidR="00E8666C" w:rsidRPr="002A7F62">
        <w:rPr>
          <w:rFonts w:ascii="Times New Roman" w:eastAsia="Times New Roman" w:hAnsi="Times New Roman" w:cs="Times New Roman"/>
          <w:sz w:val="24"/>
          <w:szCs w:val="24"/>
          <w:lang w:eastAsia="ru-RU"/>
        </w:rPr>
        <w:t>:</w:t>
      </w:r>
    </w:p>
    <w:p w14:paraId="562DE321" w14:textId="77777777"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по соглашению Сторон;</w:t>
      </w:r>
    </w:p>
    <w:p w14:paraId="05A90E12" w14:textId="08A423B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2A7F62" w:rsidRDefault="00E8666C" w:rsidP="00D55D46">
      <w:pPr>
        <w:pStyle w:val="a4"/>
        <w:numPr>
          <w:ilvl w:val="0"/>
          <w:numId w:val="10"/>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судебном порядке.</w:t>
      </w:r>
    </w:p>
    <w:p w14:paraId="7F6B7FE2" w14:textId="0EC0B23D" w:rsidR="00E8666C" w:rsidRPr="002A7F62" w:rsidRDefault="00E8666C"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2A7F62">
        <w:rPr>
          <w:rFonts w:ascii="Times New Roman" w:eastAsia="Times New Roman" w:hAnsi="Times New Roman" w:cs="Times New Roman"/>
          <w:sz w:val="24"/>
          <w:szCs w:val="24"/>
          <w:lang w:eastAsia="ru-RU"/>
        </w:rPr>
        <w:t>осуществляется</w:t>
      </w:r>
      <w:r w:rsidRPr="002A7F62">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2A7F62">
        <w:rPr>
          <w:rFonts w:ascii="Times New Roman" w:eastAsia="Times New Roman" w:hAnsi="Times New Roman" w:cs="Times New Roman"/>
          <w:sz w:val="24"/>
          <w:szCs w:val="24"/>
          <w:lang w:eastAsia="ru-RU"/>
        </w:rPr>
        <w:t>С</w:t>
      </w:r>
      <w:r w:rsidRPr="002A7F62">
        <w:rPr>
          <w:rFonts w:ascii="Times New Roman" w:eastAsia="Times New Roman" w:hAnsi="Times New Roman" w:cs="Times New Roman"/>
          <w:sz w:val="24"/>
          <w:szCs w:val="24"/>
          <w:lang w:eastAsia="ru-RU"/>
        </w:rPr>
        <w:t xml:space="preserve">торон, должна дать письменный </w:t>
      </w:r>
      <w:proofErr w:type="gramStart"/>
      <w:r w:rsidR="005262FB" w:rsidRPr="002A7F62">
        <w:rPr>
          <w:rFonts w:ascii="Times New Roman" w:eastAsia="Times New Roman" w:hAnsi="Times New Roman" w:cs="Times New Roman"/>
          <w:sz w:val="24"/>
          <w:szCs w:val="24"/>
          <w:lang w:eastAsia="ru-RU"/>
        </w:rPr>
        <w:t>ответ по</w:t>
      </w:r>
      <w:r w:rsidR="001C4EE8" w:rsidRPr="002A7F62">
        <w:rPr>
          <w:rFonts w:ascii="Times New Roman" w:eastAsia="Times New Roman" w:hAnsi="Times New Roman" w:cs="Times New Roman"/>
          <w:sz w:val="24"/>
          <w:szCs w:val="24"/>
          <w:lang w:eastAsia="ru-RU"/>
        </w:rPr>
        <w:t xml:space="preserve"> </w:t>
      </w:r>
      <w:r w:rsidR="005262FB" w:rsidRPr="002A7F62">
        <w:rPr>
          <w:rFonts w:ascii="Times New Roman" w:eastAsia="Times New Roman" w:hAnsi="Times New Roman" w:cs="Times New Roman"/>
          <w:sz w:val="24"/>
          <w:szCs w:val="24"/>
          <w:lang w:eastAsia="ru-RU"/>
        </w:rPr>
        <w:t>существу</w:t>
      </w:r>
      <w:proofErr w:type="gramEnd"/>
      <w:r w:rsidRPr="002A7F62">
        <w:rPr>
          <w:rFonts w:ascii="Times New Roman" w:eastAsia="Times New Roman" w:hAnsi="Times New Roman" w:cs="Times New Roman"/>
          <w:sz w:val="24"/>
          <w:szCs w:val="24"/>
          <w:lang w:eastAsia="ru-RU"/>
        </w:rPr>
        <w:t xml:space="preserve"> в срок, не превышающий 5 (</w:t>
      </w:r>
      <w:r w:rsidR="00E055A5" w:rsidRPr="002A7F62">
        <w:rPr>
          <w:rFonts w:ascii="Times New Roman" w:eastAsia="Times New Roman" w:hAnsi="Times New Roman" w:cs="Times New Roman"/>
          <w:sz w:val="24"/>
          <w:szCs w:val="24"/>
          <w:lang w:eastAsia="ru-RU"/>
        </w:rPr>
        <w:t>П</w:t>
      </w:r>
      <w:r w:rsidRPr="002A7F62">
        <w:rPr>
          <w:rFonts w:ascii="Times New Roman" w:eastAsia="Times New Roman" w:hAnsi="Times New Roman" w:cs="Times New Roman"/>
          <w:sz w:val="24"/>
          <w:szCs w:val="24"/>
          <w:lang w:eastAsia="ru-RU"/>
        </w:rPr>
        <w:t xml:space="preserve">ять) </w:t>
      </w:r>
      <w:r w:rsidR="009E0C1B" w:rsidRPr="002A7F62">
        <w:rPr>
          <w:rFonts w:ascii="Times New Roman" w:eastAsia="Times New Roman" w:hAnsi="Times New Roman" w:cs="Times New Roman"/>
          <w:sz w:val="24"/>
          <w:szCs w:val="24"/>
          <w:lang w:eastAsia="ru-RU"/>
        </w:rPr>
        <w:t xml:space="preserve">рабочих </w:t>
      </w:r>
      <w:r w:rsidRPr="002A7F62">
        <w:rPr>
          <w:rFonts w:ascii="Times New Roman" w:eastAsia="Times New Roman" w:hAnsi="Times New Roman" w:cs="Times New Roman"/>
          <w:sz w:val="24"/>
          <w:szCs w:val="24"/>
          <w:lang w:eastAsia="ru-RU"/>
        </w:rPr>
        <w:t>дней с даты его получения.</w:t>
      </w:r>
    </w:p>
    <w:p w14:paraId="12246CAA" w14:textId="7B6AE90E" w:rsidR="00F843BF" w:rsidRPr="002A7F62" w:rsidRDefault="00F843BF"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Односторонний отказ от исполнения </w:t>
      </w:r>
      <w:r w:rsidR="00DA7CCC"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03D5E954" w:rsidR="00A07CE0" w:rsidRPr="002A7F62" w:rsidRDefault="00F843BF" w:rsidP="00D55D46">
      <w:pPr>
        <w:pStyle w:val="a4"/>
        <w:numPr>
          <w:ilvl w:val="2"/>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3" w:name="_Hlk57368338"/>
      <w:r w:rsidRPr="002A7F62">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23"/>
      <w:r w:rsidRPr="002A7F62">
        <w:rPr>
          <w:rFonts w:ascii="Times New Roman" w:eastAsia="Times New Roman" w:hAnsi="Times New Roman" w:cs="Times New Roman"/>
          <w:sz w:val="24"/>
          <w:szCs w:val="24"/>
          <w:lang w:eastAsia="ru-RU"/>
        </w:rPr>
        <w:t xml:space="preserve"> </w:t>
      </w:r>
      <w:r w:rsidR="009E0C1B" w:rsidRPr="002A7F62">
        <w:rPr>
          <w:rFonts w:ascii="Times New Roman" w:eastAsia="Times New Roman" w:hAnsi="Times New Roman" w:cs="Times New Roman"/>
          <w:sz w:val="24"/>
          <w:szCs w:val="24"/>
          <w:lang w:eastAsia="ru-RU"/>
        </w:rPr>
        <w:t xml:space="preserve">без возмещения убытков </w:t>
      </w:r>
      <w:r w:rsidR="00F03226">
        <w:rPr>
          <w:rFonts w:ascii="Times New Roman" w:eastAsia="Times New Roman" w:hAnsi="Times New Roman" w:cs="Times New Roman"/>
          <w:sz w:val="24"/>
          <w:szCs w:val="24"/>
          <w:lang w:eastAsia="ru-RU"/>
        </w:rPr>
        <w:t>Подрядчику</w:t>
      </w:r>
      <w:r w:rsidR="009E0C1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 xml:space="preserve">по основаниям и в случаях, предусмотренных </w:t>
      </w:r>
      <w:r w:rsidR="004D7E0B" w:rsidRPr="002A7F62">
        <w:rPr>
          <w:rFonts w:ascii="Times New Roman" w:eastAsia="Times New Roman" w:hAnsi="Times New Roman" w:cs="Times New Roman"/>
          <w:sz w:val="24"/>
          <w:szCs w:val="24"/>
          <w:lang w:eastAsia="ru-RU"/>
        </w:rPr>
        <w:t>законодательством</w:t>
      </w:r>
      <w:r w:rsidRPr="002A7F62">
        <w:rPr>
          <w:rFonts w:ascii="Times New Roman" w:eastAsia="Times New Roman" w:hAnsi="Times New Roman" w:cs="Times New Roman"/>
          <w:sz w:val="24"/>
          <w:szCs w:val="24"/>
          <w:lang w:eastAsia="ru-RU"/>
        </w:rPr>
        <w:t xml:space="preserve"> Российской Федерации, в том числе</w:t>
      </w:r>
      <w:r w:rsidR="00E03225"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в следующих случаях:</w:t>
      </w:r>
    </w:p>
    <w:p w14:paraId="32777C7A" w14:textId="2F0589E1"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 xml:space="preserve">казание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ненадлежащего качества, если недостатки не могут быть устранены в приемлемый для Заказчика срок;</w:t>
      </w:r>
    </w:p>
    <w:p w14:paraId="4946B8EC" w14:textId="6290FE52"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w:t>
      </w:r>
      <w:r w:rsidR="00A07CE0" w:rsidRPr="002A7F62">
        <w:rPr>
          <w:rFonts w:ascii="Times New Roman" w:eastAsia="Times New Roman" w:hAnsi="Times New Roman" w:cs="Times New Roman"/>
          <w:sz w:val="24"/>
          <w:szCs w:val="24"/>
          <w:lang w:eastAsia="ru-RU"/>
        </w:rPr>
        <w:t xml:space="preserve">сли отступления в оказании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от условий Договора или иные недостатки результата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в установленный Заказчиком разумный срок не были устранены</w:t>
      </w:r>
      <w:r w:rsidR="00315F07" w:rsidRPr="002A7F62">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2A7F62">
        <w:rPr>
          <w:rFonts w:ascii="Times New Roman" w:eastAsia="Times New Roman" w:hAnsi="Times New Roman" w:cs="Times New Roman"/>
          <w:sz w:val="24"/>
          <w:szCs w:val="24"/>
          <w:lang w:eastAsia="ru-RU"/>
        </w:rPr>
        <w:t>;</w:t>
      </w:r>
    </w:p>
    <w:p w14:paraId="65BD054B" w14:textId="36345369" w:rsidR="00315F07" w:rsidRPr="002A7F62" w:rsidRDefault="00F843BF"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A07CE0" w:rsidRPr="002A7F62">
        <w:rPr>
          <w:rFonts w:ascii="Times New Roman" w:eastAsia="Times New Roman" w:hAnsi="Times New Roman" w:cs="Times New Roman"/>
          <w:sz w:val="24"/>
          <w:szCs w:val="24"/>
          <w:lang w:eastAsia="ru-RU"/>
        </w:rPr>
        <w:t xml:space="preserve">еоднократное (от двух и более раз) нарушение сроков и </w:t>
      </w:r>
      <w:r w:rsidR="009E0C1B" w:rsidRPr="002A7F62">
        <w:rPr>
          <w:rFonts w:ascii="Times New Roman" w:eastAsia="Times New Roman" w:hAnsi="Times New Roman" w:cs="Times New Roman"/>
          <w:sz w:val="24"/>
          <w:szCs w:val="24"/>
          <w:lang w:eastAsia="ru-RU"/>
        </w:rPr>
        <w:t xml:space="preserve">(или) </w:t>
      </w:r>
      <w:r w:rsidR="00A07CE0" w:rsidRPr="002A7F62">
        <w:rPr>
          <w:rFonts w:ascii="Times New Roman" w:eastAsia="Times New Roman" w:hAnsi="Times New Roman" w:cs="Times New Roman"/>
          <w:sz w:val="24"/>
          <w:szCs w:val="24"/>
          <w:lang w:eastAsia="ru-RU"/>
        </w:rPr>
        <w:t xml:space="preserve">объемов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предусмотренных Договором, включая </w:t>
      </w:r>
      <w:r w:rsidR="002F52D3" w:rsidRPr="002A7F62">
        <w:rPr>
          <w:rFonts w:ascii="Times New Roman" w:eastAsia="Times New Roman" w:hAnsi="Times New Roman" w:cs="Times New Roman"/>
          <w:sz w:val="24"/>
          <w:szCs w:val="24"/>
          <w:lang w:eastAsia="ru-RU"/>
        </w:rPr>
        <w:t>промежуточные сроки (при их наличии)</w:t>
      </w:r>
      <w:r w:rsidR="00A07CE0" w:rsidRPr="002A7F62">
        <w:rPr>
          <w:rFonts w:ascii="Times New Roman" w:eastAsia="Times New Roman" w:hAnsi="Times New Roman" w:cs="Times New Roman"/>
          <w:sz w:val="24"/>
          <w:szCs w:val="24"/>
          <w:lang w:eastAsia="ru-RU"/>
        </w:rPr>
        <w:t>;</w:t>
      </w:r>
    </w:p>
    <w:p w14:paraId="4490F2E4" w14:textId="5150ADAA" w:rsidR="00315F07" w:rsidRPr="002A7F62" w:rsidRDefault="00B667F8" w:rsidP="00D55D46">
      <w:pPr>
        <w:pStyle w:val="a4"/>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 xml:space="preserve"> не приступает к исполнению Договора в срок, установленный Договором, или оказывает </w:t>
      </w:r>
      <w:r w:rsidR="00556ED2">
        <w:rPr>
          <w:rFonts w:ascii="Times New Roman" w:eastAsia="Times New Roman" w:hAnsi="Times New Roman" w:cs="Times New Roman"/>
          <w:sz w:val="24"/>
          <w:szCs w:val="24"/>
          <w:lang w:eastAsia="ru-RU"/>
        </w:rPr>
        <w:t>Работы</w:t>
      </w:r>
      <w:r w:rsidR="00A07CE0" w:rsidRPr="002A7F62">
        <w:rPr>
          <w:rFonts w:ascii="Times New Roman" w:eastAsia="Times New Roman" w:hAnsi="Times New Roman" w:cs="Times New Roman"/>
          <w:sz w:val="24"/>
          <w:szCs w:val="24"/>
          <w:lang w:eastAsia="ru-RU"/>
        </w:rPr>
        <w:t xml:space="preserve"> так, что окончание их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к сроку, предусмотренному Договором, становится явно невозможно, либо в ходе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lastRenderedPageBreak/>
        <w:t xml:space="preserve">стало очевидно, что они не будут </w:t>
      </w:r>
      <w:r w:rsidR="00D404BA">
        <w:rPr>
          <w:rFonts w:ascii="Times New Roman" w:eastAsia="Times New Roman" w:hAnsi="Times New Roman" w:cs="Times New Roman"/>
          <w:sz w:val="24"/>
          <w:szCs w:val="24"/>
          <w:lang w:eastAsia="ru-RU"/>
        </w:rPr>
        <w:t>выполнены</w:t>
      </w:r>
      <w:r w:rsidR="00A07CE0" w:rsidRPr="002A7F62">
        <w:rPr>
          <w:rFonts w:ascii="Times New Roman" w:eastAsia="Times New Roman" w:hAnsi="Times New Roman" w:cs="Times New Roman"/>
          <w:sz w:val="24"/>
          <w:szCs w:val="24"/>
          <w:lang w:eastAsia="ru-RU"/>
        </w:rPr>
        <w:t xml:space="preserve"> надлежащим образом в установленный Договором срок;</w:t>
      </w:r>
    </w:p>
    <w:p w14:paraId="2AE912CE" w14:textId="49EEA174" w:rsidR="00315F07" w:rsidRPr="002A7F62" w:rsidRDefault="00F843BF" w:rsidP="00D55D46">
      <w:pPr>
        <w:pStyle w:val="a4"/>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w:t>
      </w:r>
      <w:r w:rsidR="00315F07" w:rsidRPr="002A7F62">
        <w:rPr>
          <w:rFonts w:ascii="Times New Roman" w:eastAsia="Times New Roman" w:hAnsi="Times New Roman" w:cs="Times New Roman"/>
          <w:sz w:val="24"/>
          <w:szCs w:val="24"/>
          <w:lang w:eastAsia="ru-RU"/>
        </w:rPr>
        <w:t xml:space="preserve"> случае, если </w:t>
      </w:r>
      <w:r w:rsidR="00B667F8">
        <w:rPr>
          <w:rFonts w:ascii="Times New Roman" w:eastAsia="Times New Roman" w:hAnsi="Times New Roman" w:cs="Times New Roman"/>
          <w:sz w:val="24"/>
          <w:szCs w:val="24"/>
          <w:lang w:eastAsia="ru-RU"/>
        </w:rPr>
        <w:t>Подрядчик</w:t>
      </w:r>
      <w:r w:rsidR="00315F07" w:rsidRPr="002A7F62">
        <w:rPr>
          <w:rFonts w:ascii="Times New Roman" w:eastAsia="Times New Roman" w:hAnsi="Times New Roman" w:cs="Times New Roman"/>
          <w:sz w:val="24"/>
          <w:szCs w:val="24"/>
          <w:lang w:eastAsia="ru-RU"/>
        </w:rPr>
        <w:t xml:space="preserve"> отказывается от согласования новых условий Договора при наступлении о</w:t>
      </w:r>
      <w:r w:rsidR="00B74ECA" w:rsidRPr="002A7F62">
        <w:rPr>
          <w:rFonts w:ascii="Times New Roman" w:eastAsia="Times New Roman" w:hAnsi="Times New Roman" w:cs="Times New Roman"/>
          <w:sz w:val="24"/>
          <w:szCs w:val="24"/>
          <w:lang w:eastAsia="ru-RU"/>
        </w:rPr>
        <w:t>бстоятельств непреодолимой силы</w:t>
      </w:r>
      <w:r w:rsidR="00A1283F">
        <w:rPr>
          <w:rFonts w:ascii="Times New Roman" w:eastAsia="Times New Roman" w:hAnsi="Times New Roman" w:cs="Times New Roman"/>
          <w:sz w:val="24"/>
          <w:szCs w:val="24"/>
          <w:lang w:eastAsia="ru-RU"/>
        </w:rPr>
        <w:t xml:space="preserve"> </w:t>
      </w:r>
      <w:r w:rsidR="00126631" w:rsidRPr="002A7F62">
        <w:rPr>
          <w:rFonts w:ascii="Times New Roman" w:eastAsia="Times New Roman" w:hAnsi="Times New Roman" w:cs="Times New Roman"/>
          <w:sz w:val="24"/>
          <w:szCs w:val="24"/>
          <w:lang w:eastAsia="ru-RU"/>
        </w:rPr>
        <w:t>и в случае, предусмотренном п. 2.</w:t>
      </w:r>
      <w:r w:rsidR="0059415A" w:rsidRPr="002A7F62">
        <w:rPr>
          <w:rFonts w:ascii="Times New Roman" w:eastAsia="Times New Roman" w:hAnsi="Times New Roman" w:cs="Times New Roman"/>
          <w:sz w:val="24"/>
          <w:szCs w:val="24"/>
          <w:lang w:eastAsia="ru-RU"/>
        </w:rPr>
        <w:t>8</w:t>
      </w:r>
      <w:r w:rsidR="00126631" w:rsidRPr="002A7F62">
        <w:rPr>
          <w:rFonts w:ascii="Times New Roman" w:eastAsia="Times New Roman" w:hAnsi="Times New Roman" w:cs="Times New Roman"/>
          <w:sz w:val="24"/>
          <w:szCs w:val="24"/>
          <w:lang w:eastAsia="ru-RU"/>
        </w:rPr>
        <w:t>.</w:t>
      </w:r>
      <w:r w:rsidR="001C4EE8" w:rsidRPr="002A7F62">
        <w:rPr>
          <w:rFonts w:ascii="Times New Roman" w:eastAsia="Times New Roman" w:hAnsi="Times New Roman" w:cs="Times New Roman"/>
          <w:sz w:val="24"/>
          <w:szCs w:val="24"/>
          <w:lang w:eastAsia="ru-RU"/>
        </w:rPr>
        <w:t xml:space="preserve">2 </w:t>
      </w:r>
      <w:r w:rsidR="00126631" w:rsidRPr="002A7F62">
        <w:rPr>
          <w:rFonts w:ascii="Times New Roman" w:eastAsia="Times New Roman" w:hAnsi="Times New Roman" w:cs="Times New Roman"/>
          <w:sz w:val="24"/>
          <w:szCs w:val="24"/>
          <w:lang w:eastAsia="ru-RU"/>
        </w:rPr>
        <w:t>Договора</w:t>
      </w:r>
      <w:r w:rsidR="007F0429" w:rsidRPr="002A7F62">
        <w:rPr>
          <w:rFonts w:ascii="Times New Roman" w:eastAsia="Times New Roman" w:hAnsi="Times New Roman" w:cs="Times New Roman"/>
          <w:sz w:val="24"/>
          <w:szCs w:val="24"/>
          <w:lang w:eastAsia="ru-RU"/>
        </w:rPr>
        <w:t>.</w:t>
      </w:r>
    </w:p>
    <w:p w14:paraId="3878EAF3" w14:textId="2784025A" w:rsidR="00F843BF" w:rsidRPr="002A7F62" w:rsidRDefault="00B667F8" w:rsidP="00D55D46">
      <w:pPr>
        <w:pStyle w:val="a4"/>
        <w:numPr>
          <w:ilvl w:val="2"/>
          <w:numId w:val="24"/>
        </w:numPr>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F843BF" w:rsidRPr="002A7F62">
        <w:rPr>
          <w:rFonts w:ascii="Times New Roman" w:eastAsia="Times New Roman" w:hAnsi="Times New Roman" w:cs="Times New Roman"/>
          <w:sz w:val="24"/>
          <w:szCs w:val="24"/>
          <w:lang w:eastAsia="ru-RU"/>
        </w:rPr>
        <w:t xml:space="preserve"> вправе </w:t>
      </w:r>
      <w:r w:rsidR="00F51FB4" w:rsidRPr="002A7F62">
        <w:rPr>
          <w:rFonts w:ascii="Times New Roman" w:eastAsia="Times New Roman" w:hAnsi="Times New Roman" w:cs="Times New Roman"/>
          <w:sz w:val="24"/>
          <w:szCs w:val="24"/>
          <w:lang w:eastAsia="ru-RU"/>
        </w:rPr>
        <w:t xml:space="preserve">в одностороннем порядке </w:t>
      </w:r>
      <w:r w:rsidR="00F843BF" w:rsidRPr="002A7F62">
        <w:rPr>
          <w:rFonts w:ascii="Times New Roman" w:eastAsia="Times New Roman" w:hAnsi="Times New Roman" w:cs="Times New Roman"/>
          <w:sz w:val="24"/>
          <w:szCs w:val="24"/>
          <w:lang w:eastAsia="ru-RU"/>
        </w:rPr>
        <w:t xml:space="preserve">отказаться от исполнения Договора </w:t>
      </w:r>
      <w:r w:rsidR="006B76A8" w:rsidRPr="002A7F62">
        <w:rPr>
          <w:rFonts w:ascii="Times New Roman" w:eastAsia="Times New Roman" w:hAnsi="Times New Roman" w:cs="Times New Roman"/>
          <w:sz w:val="24"/>
          <w:szCs w:val="24"/>
          <w:lang w:eastAsia="ru-RU"/>
        </w:rPr>
        <w:t xml:space="preserve">исключительно </w:t>
      </w:r>
      <w:r w:rsidR="00F843BF" w:rsidRPr="002A7F62">
        <w:rPr>
          <w:rFonts w:ascii="Times New Roman" w:eastAsia="Times New Roman" w:hAnsi="Times New Roman" w:cs="Times New Roman"/>
          <w:sz w:val="24"/>
          <w:szCs w:val="24"/>
          <w:lang w:eastAsia="ru-RU"/>
        </w:rPr>
        <w:t>в следующих случаях:</w:t>
      </w:r>
    </w:p>
    <w:p w14:paraId="24EE38BA" w14:textId="07996C57" w:rsidR="00A07CE0" w:rsidRPr="002A7F62" w:rsidRDefault="00F843BF" w:rsidP="00D55D46">
      <w:pPr>
        <w:pStyle w:val="a4"/>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w:t>
      </w:r>
      <w:r w:rsidR="00315F07" w:rsidRPr="002A7F62">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D404BA">
        <w:rPr>
          <w:rFonts w:ascii="Times New Roman" w:eastAsia="Times New Roman" w:hAnsi="Times New Roman" w:cs="Times New Roman"/>
          <w:sz w:val="24"/>
          <w:szCs w:val="24"/>
          <w:lang w:eastAsia="ru-RU"/>
        </w:rPr>
        <w:t>выполненных</w:t>
      </w:r>
      <w:r w:rsidR="00B74ECA"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315F07" w:rsidRPr="002A7F62">
        <w:rPr>
          <w:rFonts w:ascii="Times New Roman" w:eastAsia="Times New Roman" w:hAnsi="Times New Roman" w:cs="Times New Roman"/>
          <w:sz w:val="24"/>
          <w:szCs w:val="24"/>
          <w:lang w:eastAsia="ru-RU"/>
        </w:rPr>
        <w:t xml:space="preserve">. При этом </w:t>
      </w:r>
      <w:r w:rsidR="00B20824" w:rsidRPr="002A7F62">
        <w:rPr>
          <w:rFonts w:ascii="Times New Roman" w:eastAsia="Times New Roman" w:hAnsi="Times New Roman" w:cs="Times New Roman"/>
          <w:sz w:val="24"/>
          <w:szCs w:val="24"/>
          <w:lang w:eastAsia="ru-RU"/>
        </w:rPr>
        <w:t>необоснованным отказом считается отказ Заказчика от</w:t>
      </w:r>
      <w:r w:rsidR="003B7DDA" w:rsidRPr="002A7F62">
        <w:rPr>
          <w:rFonts w:ascii="Times New Roman" w:eastAsia="Times New Roman" w:hAnsi="Times New Roman" w:cs="Times New Roman"/>
          <w:sz w:val="24"/>
          <w:szCs w:val="24"/>
          <w:lang w:eastAsia="ru-RU"/>
        </w:rPr>
        <w:t> </w:t>
      </w:r>
      <w:r w:rsidR="00B20824" w:rsidRPr="002A7F62">
        <w:rPr>
          <w:rFonts w:ascii="Times New Roman" w:eastAsia="Times New Roman" w:hAnsi="Times New Roman" w:cs="Times New Roman"/>
          <w:sz w:val="24"/>
          <w:szCs w:val="24"/>
          <w:lang w:eastAsia="ru-RU"/>
        </w:rPr>
        <w:t>подписания Акта в срок, предусмотренный Договором, без письменных объяснений причин такого отказа</w:t>
      </w:r>
      <w:r w:rsidR="00A07CE0" w:rsidRPr="002A7F62">
        <w:rPr>
          <w:rFonts w:ascii="Times New Roman" w:eastAsia="Times New Roman" w:hAnsi="Times New Roman" w:cs="Times New Roman"/>
          <w:sz w:val="24"/>
          <w:szCs w:val="24"/>
          <w:lang w:eastAsia="ru-RU"/>
        </w:rPr>
        <w:t>.</w:t>
      </w:r>
    </w:p>
    <w:p w14:paraId="694B1417" w14:textId="162018CD" w:rsidR="00B962D2"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4" w:name="_Hlk57369164"/>
      <w:r w:rsidRPr="002A7F62">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2A7F62">
        <w:rPr>
          <w:rFonts w:ascii="Times New Roman" w:eastAsia="Times New Roman" w:hAnsi="Times New Roman" w:cs="Times New Roman"/>
          <w:sz w:val="24"/>
          <w:szCs w:val="24"/>
          <w:lang w:eastAsia="ru-RU"/>
        </w:rPr>
        <w:t xml:space="preserve">другой </w:t>
      </w:r>
      <w:r w:rsidRPr="002A7F62">
        <w:rPr>
          <w:rFonts w:ascii="Times New Roman" w:eastAsia="Times New Roman" w:hAnsi="Times New Roman" w:cs="Times New Roman"/>
          <w:sz w:val="24"/>
          <w:szCs w:val="24"/>
          <w:lang w:eastAsia="ru-RU"/>
        </w:rPr>
        <w:t xml:space="preserve">Стороне </w:t>
      </w:r>
      <w:r w:rsidR="00154DF6" w:rsidRPr="002A7F62">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2A7F62">
        <w:rPr>
          <w:rFonts w:ascii="Times New Roman" w:eastAsia="Times New Roman" w:hAnsi="Times New Roman" w:cs="Times New Roman"/>
          <w:sz w:val="24"/>
          <w:szCs w:val="24"/>
          <w:lang w:eastAsia="ru-RU"/>
        </w:rPr>
        <w:t>по</w:t>
      </w:r>
      <w:r w:rsidR="003B7DDA"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адресу фактического местонахождения, указанному в </w:t>
      </w:r>
      <w:r w:rsidR="00C14CA7" w:rsidRPr="002A7F62">
        <w:rPr>
          <w:rFonts w:ascii="Times New Roman" w:eastAsia="Times New Roman" w:hAnsi="Times New Roman" w:cs="Times New Roman"/>
          <w:sz w:val="24"/>
          <w:szCs w:val="24"/>
          <w:lang w:eastAsia="ru-RU"/>
        </w:rPr>
        <w:t xml:space="preserve">разделе </w:t>
      </w:r>
      <w:r w:rsidR="004D052A" w:rsidRPr="002A7F62">
        <w:rPr>
          <w:rFonts w:ascii="Times New Roman" w:eastAsia="Times New Roman" w:hAnsi="Times New Roman" w:cs="Times New Roman"/>
          <w:sz w:val="24"/>
          <w:szCs w:val="24"/>
          <w:lang w:eastAsia="ru-RU"/>
        </w:rPr>
        <w:t>«Адреса, реквизиты и подписи Сторон»</w:t>
      </w:r>
      <w:r w:rsidRPr="002A7F62">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исполнения Договора</w:t>
      </w:r>
      <w:r w:rsidR="008922D9" w:rsidRPr="002A7F62">
        <w:rPr>
          <w:rFonts w:ascii="Times New Roman" w:eastAsia="Times New Roman" w:hAnsi="Times New Roman" w:cs="Times New Roman"/>
          <w:sz w:val="24"/>
          <w:szCs w:val="24"/>
          <w:lang w:eastAsia="ru-RU"/>
        </w:rPr>
        <w:t xml:space="preserve"> либо </w:t>
      </w:r>
      <w:r w:rsidR="00B962D2" w:rsidRPr="002A7F62">
        <w:rPr>
          <w:rFonts w:ascii="Times New Roman" w:eastAsia="Times New Roman" w:hAnsi="Times New Roman" w:cs="Times New Roman"/>
          <w:sz w:val="24"/>
          <w:szCs w:val="24"/>
          <w:lang w:eastAsia="ru-RU"/>
        </w:rPr>
        <w:t>с даты получения Стороной информации об отсутствии Стороны адресу фактического местонахождения, указанному в Договоре.</w:t>
      </w:r>
    </w:p>
    <w:p w14:paraId="525767C2" w14:textId="66B25CB4" w:rsidR="00154DF6" w:rsidRPr="002A7F62" w:rsidRDefault="00154DF6"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2A7F62">
        <w:rPr>
          <w:rFonts w:ascii="Times New Roman" w:eastAsia="Times New Roman" w:hAnsi="Times New Roman" w:cs="Times New Roman"/>
          <w:sz w:val="24"/>
          <w:szCs w:val="24"/>
          <w:lang w:eastAsia="ru-RU"/>
        </w:rPr>
        <w:t>30 (Т</w:t>
      </w:r>
      <w:r w:rsidRPr="002A7F62">
        <w:rPr>
          <w:rFonts w:ascii="Times New Roman" w:eastAsia="Times New Roman" w:hAnsi="Times New Roman" w:cs="Times New Roman"/>
          <w:sz w:val="24"/>
          <w:szCs w:val="24"/>
          <w:lang w:eastAsia="ru-RU"/>
        </w:rPr>
        <w:t>ридцати</w:t>
      </w:r>
      <w:r w:rsidR="004C5A72" w:rsidRPr="002A7F62">
        <w:rPr>
          <w:rFonts w:ascii="Times New Roman" w:eastAsia="Times New Roman" w:hAnsi="Times New Roman" w:cs="Times New Roman"/>
          <w:sz w:val="24"/>
          <w:szCs w:val="24"/>
          <w:lang w:eastAsia="ru-RU"/>
        </w:rPr>
        <w:t>)</w:t>
      </w:r>
      <w:r w:rsidR="00C14CA7" w:rsidRPr="002A7F62">
        <w:rPr>
          <w:rFonts w:ascii="Times New Roman" w:eastAsia="Times New Roman" w:hAnsi="Times New Roman" w:cs="Times New Roman"/>
          <w:sz w:val="24"/>
          <w:szCs w:val="24"/>
          <w:lang w:eastAsia="ru-RU"/>
        </w:rPr>
        <w:t xml:space="preserve"> календарных</w:t>
      </w:r>
      <w:r w:rsidRPr="002A7F62">
        <w:rPr>
          <w:rFonts w:ascii="Times New Roman" w:eastAsia="Times New Roman" w:hAnsi="Times New Roman" w:cs="Times New Roman"/>
          <w:sz w:val="24"/>
          <w:szCs w:val="24"/>
          <w:lang w:eastAsia="ru-RU"/>
        </w:rPr>
        <w:t xml:space="preserve"> дней с</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даты направления </w:t>
      </w:r>
      <w:r w:rsidR="00C14CA7" w:rsidRPr="002A7F62">
        <w:rPr>
          <w:rFonts w:ascii="Times New Roman" w:eastAsia="Times New Roman" w:hAnsi="Times New Roman" w:cs="Times New Roman"/>
          <w:sz w:val="24"/>
          <w:szCs w:val="24"/>
          <w:lang w:eastAsia="ru-RU"/>
        </w:rPr>
        <w:t>уведомления</w:t>
      </w:r>
      <w:r w:rsidRPr="002A7F62">
        <w:rPr>
          <w:rFonts w:ascii="Times New Roman" w:eastAsia="Times New Roman" w:hAnsi="Times New Roman" w:cs="Times New Roman"/>
          <w:sz w:val="24"/>
          <w:szCs w:val="24"/>
          <w:lang w:eastAsia="ru-RU"/>
        </w:rPr>
        <w:t>.</w:t>
      </w:r>
    </w:p>
    <w:bookmarkEnd w:id="24"/>
    <w:p w14:paraId="641BC6BC" w14:textId="133C883D"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расторжения Договора по инициативе любой из Сторон Стороны производят сверку расчетов, в ходе которой подтверждается объем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 xml:space="preserve">, фактически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до даты расторжения Договора.</w:t>
      </w:r>
    </w:p>
    <w:p w14:paraId="35ACD53F" w14:textId="7B17791B" w:rsidR="00E81AB3" w:rsidRPr="002A7F62" w:rsidRDefault="00FB02C5"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5" w:name="_Hlk174613399"/>
      <w:r w:rsidRPr="002A7F62">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2A7F62">
        <w:rPr>
          <w:rFonts w:ascii="Times New Roman" w:eastAsia="Times New Roman" w:hAnsi="Times New Roman" w:cs="Times New Roman"/>
          <w:sz w:val="24"/>
          <w:szCs w:val="24"/>
          <w:lang w:eastAsia="ru-RU"/>
        </w:rPr>
        <w:t>Договора</w:t>
      </w:r>
      <w:r w:rsidRPr="002A7F62">
        <w:rPr>
          <w:rFonts w:ascii="Times New Roman" w:eastAsia="Times New Roman" w:hAnsi="Times New Roman" w:cs="Times New Roman"/>
          <w:sz w:val="24"/>
          <w:szCs w:val="24"/>
          <w:lang w:eastAsia="ru-RU"/>
        </w:rPr>
        <w:t xml:space="preserve"> при условии оплаты </w:t>
      </w:r>
      <w:r w:rsidR="00F03226">
        <w:rPr>
          <w:rFonts w:ascii="Times New Roman" w:eastAsia="Times New Roman" w:hAnsi="Times New Roman" w:cs="Times New Roman"/>
          <w:sz w:val="24"/>
          <w:szCs w:val="24"/>
          <w:lang w:eastAsia="ru-RU"/>
        </w:rPr>
        <w:t>Подрядчику</w:t>
      </w:r>
      <w:r w:rsidRPr="002A7F62">
        <w:rPr>
          <w:rFonts w:ascii="Times New Roman" w:eastAsia="Times New Roman" w:hAnsi="Times New Roman" w:cs="Times New Roman"/>
          <w:sz w:val="24"/>
          <w:szCs w:val="24"/>
          <w:lang w:eastAsia="ru-RU"/>
        </w:rPr>
        <w:t xml:space="preserve"> </w:t>
      </w:r>
      <w:r w:rsidR="006B5E2C" w:rsidRPr="002A7F62">
        <w:rPr>
          <w:rFonts w:ascii="Times New Roman" w:eastAsia="Times New Roman" w:hAnsi="Times New Roman" w:cs="Times New Roman"/>
          <w:sz w:val="24"/>
          <w:szCs w:val="24"/>
          <w:lang w:eastAsia="ru-RU"/>
        </w:rPr>
        <w:t xml:space="preserve">документально подтвержденных </w:t>
      </w:r>
      <w:r w:rsidRPr="002A7F62">
        <w:rPr>
          <w:rFonts w:ascii="Times New Roman" w:eastAsia="Times New Roman" w:hAnsi="Times New Roman" w:cs="Times New Roman"/>
          <w:sz w:val="24"/>
          <w:szCs w:val="24"/>
          <w:lang w:eastAsia="ru-RU"/>
        </w:rPr>
        <w:t xml:space="preserve">фактически понесенных им </w:t>
      </w:r>
      <w:r w:rsidR="006B5E2C" w:rsidRPr="002A7F62">
        <w:rPr>
          <w:rFonts w:ascii="Times New Roman" w:eastAsia="Times New Roman" w:hAnsi="Times New Roman" w:cs="Times New Roman"/>
          <w:sz w:val="24"/>
          <w:szCs w:val="24"/>
          <w:lang w:eastAsia="ru-RU"/>
        </w:rPr>
        <w:t>расходов.</w:t>
      </w:r>
      <w:r w:rsidRPr="002A7F62">
        <w:rPr>
          <w:rFonts w:ascii="Times New Roman" w:eastAsia="Times New Roman" w:hAnsi="Times New Roman" w:cs="Times New Roman"/>
          <w:sz w:val="24"/>
          <w:szCs w:val="24"/>
          <w:lang w:eastAsia="ru-RU"/>
        </w:rPr>
        <w:t xml:space="preserve"> </w:t>
      </w:r>
      <w:r w:rsidR="00E81AB3" w:rsidRPr="002A7F62">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2A7F62">
        <w:rPr>
          <w:rFonts w:ascii="Times New Roman" w:eastAsia="Times New Roman" w:hAnsi="Times New Roman" w:cs="Times New Roman"/>
          <w:sz w:val="24"/>
          <w:szCs w:val="24"/>
          <w:lang w:eastAsia="ru-RU"/>
        </w:rPr>
        <w:t>Д</w:t>
      </w:r>
      <w:r w:rsidR="00E81AB3" w:rsidRPr="002A7F62">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82EAEBD" w14:textId="62B4B861" w:rsidR="00CF462C" w:rsidRDefault="00CF462C"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6" w:name="_Hlk174613477"/>
      <w:bookmarkEnd w:id="25"/>
    </w:p>
    <w:p w14:paraId="74690290" w14:textId="77777777" w:rsidR="003B718D" w:rsidRPr="002A7F62" w:rsidRDefault="003B718D" w:rsidP="00D55D46">
      <w:pPr>
        <w:pStyle w:val="a4"/>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p>
    <w:bookmarkEnd w:id="26"/>
    <w:p w14:paraId="0B364A74" w14:textId="1949AF9A" w:rsidR="00885C3B" w:rsidRPr="002A7F62" w:rsidRDefault="004B36DF" w:rsidP="00D55D46">
      <w:pPr>
        <w:pStyle w:val="10"/>
        <w:numPr>
          <w:ilvl w:val="0"/>
          <w:numId w:val="24"/>
        </w:numPr>
        <w:ind w:left="357" w:hanging="357"/>
      </w:pPr>
      <w:r w:rsidRPr="002A7F62">
        <w:t>Обстоятельства непреодолимой силы</w:t>
      </w:r>
    </w:p>
    <w:p w14:paraId="232EC5B0" w14:textId="5F2F03BD" w:rsidR="00A07CE0" w:rsidRPr="002A7F62" w:rsidRDefault="00885C3B"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освобождаются от ответственности</w:t>
      </w:r>
      <w:r w:rsidR="00A07CE0" w:rsidRPr="002A7F62">
        <w:rPr>
          <w:rFonts w:ascii="Times New Roman" w:eastAsia="Times New Roman" w:hAnsi="Times New Roman" w:cs="Times New Roman"/>
          <w:sz w:val="24"/>
          <w:szCs w:val="24"/>
          <w:lang w:eastAsia="ru-RU"/>
        </w:rPr>
        <w:t xml:space="preserve"> за полное или частичное невыполнение </w:t>
      </w:r>
      <w:r w:rsidR="00A506CE" w:rsidRPr="002A7F62">
        <w:rPr>
          <w:rFonts w:ascii="Times New Roman" w:eastAsia="Times New Roman" w:hAnsi="Times New Roman" w:cs="Times New Roman"/>
          <w:sz w:val="24"/>
          <w:szCs w:val="24"/>
          <w:lang w:eastAsia="ru-RU"/>
        </w:rPr>
        <w:t>о</w:t>
      </w:r>
      <w:r w:rsidR="00A07CE0" w:rsidRPr="002A7F62">
        <w:rPr>
          <w:rFonts w:ascii="Times New Roman" w:eastAsia="Times New Roman" w:hAnsi="Times New Roman" w:cs="Times New Roman"/>
          <w:sz w:val="24"/>
          <w:szCs w:val="24"/>
          <w:lang w:eastAsia="ru-RU"/>
        </w:rPr>
        <w:t>бязательств</w:t>
      </w:r>
      <w:r w:rsidR="00A506CE" w:rsidRPr="002A7F62">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2A7F62">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2A7F62">
        <w:rPr>
          <w:rFonts w:ascii="Times New Roman" w:eastAsia="Times New Roman" w:hAnsi="Times New Roman" w:cs="Times New Roman"/>
          <w:sz w:val="24"/>
          <w:szCs w:val="24"/>
          <w:lang w:eastAsia="ru-RU"/>
        </w:rPr>
        <w:t>, последствия</w:t>
      </w:r>
      <w:r w:rsidR="00A07CE0" w:rsidRPr="002A7F62">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2A7F62">
        <w:rPr>
          <w:rFonts w:ascii="Times New Roman" w:eastAsia="Times New Roman" w:hAnsi="Times New Roman" w:cs="Times New Roman"/>
          <w:sz w:val="24"/>
          <w:szCs w:val="24"/>
          <w:lang w:eastAsia="ru-RU"/>
        </w:rPr>
        <w:t xml:space="preserve">исполнению обязательств по </w:t>
      </w:r>
      <w:r w:rsidR="00A07CE0" w:rsidRPr="002A7F62">
        <w:rPr>
          <w:rFonts w:ascii="Times New Roman" w:eastAsia="Times New Roman" w:hAnsi="Times New Roman" w:cs="Times New Roman"/>
          <w:sz w:val="24"/>
          <w:szCs w:val="24"/>
          <w:lang w:eastAsia="ru-RU"/>
        </w:rPr>
        <w:t>Договор</w:t>
      </w:r>
      <w:r w:rsidR="00A506CE" w:rsidRPr="002A7F62">
        <w:rPr>
          <w:rFonts w:ascii="Times New Roman" w:eastAsia="Times New Roman" w:hAnsi="Times New Roman" w:cs="Times New Roman"/>
          <w:sz w:val="24"/>
          <w:szCs w:val="24"/>
          <w:lang w:eastAsia="ru-RU"/>
        </w:rPr>
        <w:t>у</w:t>
      </w:r>
      <w:r w:rsidR="00A07CE0" w:rsidRPr="002A7F62">
        <w:rPr>
          <w:rFonts w:ascii="Times New Roman" w:eastAsia="Times New Roman" w:hAnsi="Times New Roman" w:cs="Times New Roman"/>
          <w:sz w:val="24"/>
          <w:szCs w:val="24"/>
          <w:lang w:eastAsia="ru-RU"/>
        </w:rPr>
        <w:t>.</w:t>
      </w:r>
    </w:p>
    <w:p w14:paraId="5462B0C7" w14:textId="73866C8C"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2A7F62">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2A7F62">
        <w:rPr>
          <w:rFonts w:ascii="Times New Roman" w:eastAsia="Times New Roman" w:hAnsi="Times New Roman" w:cs="Times New Roman"/>
          <w:sz w:val="24"/>
          <w:szCs w:val="24"/>
          <w:lang w:eastAsia="ru-RU"/>
        </w:rPr>
        <w:t xml:space="preserve"> (включая, но не ограничиваясь)</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2A7F62">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2A7F62">
        <w:rPr>
          <w:rFonts w:ascii="Times New Roman" w:eastAsia="Times New Roman" w:hAnsi="Times New Roman" w:cs="Times New Roman"/>
          <w:sz w:val="24"/>
          <w:szCs w:val="24"/>
          <w:lang w:eastAsia="ru-RU"/>
        </w:rPr>
        <w:t>, акты органов государственной власти и управления</w:t>
      </w:r>
      <w:r w:rsidR="00A506CE" w:rsidRPr="002A7F62">
        <w:rPr>
          <w:rFonts w:ascii="Times New Roman" w:eastAsia="Times New Roman" w:hAnsi="Times New Roman" w:cs="Times New Roman"/>
          <w:sz w:val="24"/>
          <w:szCs w:val="24"/>
          <w:lang w:eastAsia="ru-RU"/>
        </w:rPr>
        <w:t>), а также иные чрезвычайные обстоятельства</w:t>
      </w:r>
      <w:r w:rsidRPr="002A7F62">
        <w:rPr>
          <w:rFonts w:ascii="Times New Roman" w:eastAsia="Times New Roman" w:hAnsi="Times New Roman" w:cs="Times New Roman"/>
          <w:sz w:val="24"/>
          <w:szCs w:val="24"/>
          <w:lang w:eastAsia="ru-RU"/>
        </w:rPr>
        <w:t xml:space="preserve">, препятствующие </w:t>
      </w:r>
      <w:r w:rsidR="00885C3B" w:rsidRPr="002A7F62">
        <w:rPr>
          <w:rFonts w:ascii="Times New Roman" w:eastAsia="Times New Roman" w:hAnsi="Times New Roman" w:cs="Times New Roman"/>
          <w:sz w:val="24"/>
          <w:szCs w:val="24"/>
          <w:lang w:eastAsia="ru-RU"/>
        </w:rPr>
        <w:t xml:space="preserve">надлежащему исполнению </w:t>
      </w:r>
      <w:r w:rsidRPr="002A7F62">
        <w:rPr>
          <w:rFonts w:ascii="Times New Roman" w:eastAsia="Times New Roman" w:hAnsi="Times New Roman" w:cs="Times New Roman"/>
          <w:sz w:val="24"/>
          <w:szCs w:val="24"/>
          <w:lang w:eastAsia="ru-RU"/>
        </w:rPr>
        <w:t>Сторонами своих обязательств по Договору</w:t>
      </w:r>
      <w:r w:rsidR="00A506CE" w:rsidRPr="002A7F62">
        <w:rPr>
          <w:rFonts w:ascii="Times New Roman" w:eastAsia="Times New Roman" w:hAnsi="Times New Roman" w:cs="Times New Roman"/>
          <w:sz w:val="24"/>
          <w:szCs w:val="24"/>
          <w:lang w:eastAsia="ru-RU"/>
        </w:rPr>
        <w:t>.</w:t>
      </w:r>
    </w:p>
    <w:p w14:paraId="692492D7" w14:textId="58E52833"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2A7F62">
        <w:rPr>
          <w:rFonts w:ascii="Times New Roman" w:eastAsia="Times New Roman" w:hAnsi="Times New Roman" w:cs="Times New Roman"/>
          <w:sz w:val="24"/>
          <w:szCs w:val="24"/>
          <w:lang w:eastAsia="ru-RU"/>
        </w:rPr>
        <w:t xml:space="preserve">срок исполнения обязательств </w:t>
      </w:r>
      <w:r w:rsidRPr="002A7F62">
        <w:rPr>
          <w:rFonts w:ascii="Times New Roman" w:eastAsia="Times New Roman" w:hAnsi="Times New Roman" w:cs="Times New Roman"/>
          <w:sz w:val="24"/>
          <w:szCs w:val="24"/>
          <w:lang w:eastAsia="ru-RU"/>
        </w:rPr>
        <w:t xml:space="preserve">по </w:t>
      </w:r>
      <w:r w:rsidR="003D5218" w:rsidRPr="002A7F62">
        <w:rPr>
          <w:rFonts w:ascii="Times New Roman" w:eastAsia="Times New Roman" w:hAnsi="Times New Roman" w:cs="Times New Roman"/>
          <w:sz w:val="24"/>
          <w:szCs w:val="24"/>
          <w:lang w:eastAsia="ru-RU"/>
        </w:rPr>
        <w:t>Договору</w:t>
      </w:r>
      <w:r w:rsidRPr="002A7F62">
        <w:rPr>
          <w:rFonts w:ascii="Times New Roman" w:eastAsia="Times New Roman" w:hAnsi="Times New Roman" w:cs="Times New Roman"/>
          <w:sz w:val="24"/>
          <w:szCs w:val="24"/>
          <w:lang w:eastAsia="ru-RU"/>
        </w:rPr>
        <w:t xml:space="preserve"> </w:t>
      </w:r>
      <w:r w:rsidR="001763BC" w:rsidRPr="002A7F62">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Сторона, </w:t>
      </w:r>
      <w:r w:rsidR="00F87C11" w:rsidRPr="002A7F62">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2A7F62">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2A7F62">
        <w:rPr>
          <w:rFonts w:ascii="Times New Roman" w:eastAsia="Times New Roman" w:hAnsi="Times New Roman" w:cs="Times New Roman"/>
          <w:sz w:val="24"/>
          <w:szCs w:val="24"/>
          <w:lang w:eastAsia="ru-RU"/>
        </w:rPr>
        <w:t>Т</w:t>
      </w:r>
      <w:r w:rsidR="00885C3B" w:rsidRPr="002A7F62">
        <w:rPr>
          <w:rFonts w:ascii="Times New Roman" w:eastAsia="Times New Roman" w:hAnsi="Times New Roman" w:cs="Times New Roman"/>
          <w:sz w:val="24"/>
          <w:szCs w:val="24"/>
          <w:lang w:eastAsia="ru-RU"/>
        </w:rPr>
        <w:t>рех</w:t>
      </w:r>
      <w:r w:rsidRPr="002A7F62">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2A7F62">
        <w:rPr>
          <w:rFonts w:ascii="Times New Roman" w:eastAsia="Times New Roman" w:hAnsi="Times New Roman" w:cs="Times New Roman"/>
          <w:sz w:val="24"/>
          <w:szCs w:val="24"/>
          <w:lang w:eastAsia="ru-RU"/>
        </w:rPr>
        <w:t xml:space="preserve">дате и </w:t>
      </w:r>
      <w:r w:rsidRPr="002A7F62">
        <w:rPr>
          <w:rFonts w:ascii="Times New Roman" w:eastAsia="Times New Roman" w:hAnsi="Times New Roman" w:cs="Times New Roman"/>
          <w:sz w:val="24"/>
          <w:szCs w:val="24"/>
          <w:lang w:eastAsia="ru-RU"/>
        </w:rPr>
        <w:t>характере обстоятельств</w:t>
      </w:r>
      <w:r w:rsidR="00A506CE"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lastRenderedPageBreak/>
        <w:t>непреодолимой силы</w:t>
      </w:r>
      <w:r w:rsidRPr="002A7F62">
        <w:rPr>
          <w:rFonts w:ascii="Times New Roman" w:eastAsia="Times New Roman" w:hAnsi="Times New Roman" w:cs="Times New Roman"/>
          <w:sz w:val="24"/>
          <w:szCs w:val="24"/>
          <w:lang w:eastAsia="ru-RU"/>
        </w:rPr>
        <w:t xml:space="preserve">, </w:t>
      </w:r>
      <w:r w:rsidR="00A506CE" w:rsidRPr="002A7F62">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2A7F62">
        <w:rPr>
          <w:rFonts w:ascii="Times New Roman" w:eastAsia="Times New Roman" w:hAnsi="Times New Roman" w:cs="Times New Roman"/>
          <w:sz w:val="24"/>
          <w:szCs w:val="24"/>
          <w:lang w:eastAsia="ru-RU"/>
        </w:rPr>
        <w:t xml:space="preserve">а также официальные документы, </w:t>
      </w:r>
      <w:r w:rsidR="002D4AAC" w:rsidRPr="002A7F62">
        <w:rPr>
          <w:rFonts w:ascii="Times New Roman" w:eastAsia="Times New Roman" w:hAnsi="Times New Roman" w:cs="Times New Roman"/>
          <w:sz w:val="24"/>
          <w:szCs w:val="24"/>
          <w:lang w:eastAsia="ru-RU"/>
        </w:rPr>
        <w:t xml:space="preserve">удостоверяющие наличие этих обстоятельств, </w:t>
      </w:r>
      <w:r w:rsidRPr="002A7F62">
        <w:rPr>
          <w:rFonts w:ascii="Times New Roman" w:eastAsia="Times New Roman" w:hAnsi="Times New Roman" w:cs="Times New Roman"/>
          <w:sz w:val="24"/>
          <w:szCs w:val="24"/>
          <w:lang w:eastAsia="ru-RU"/>
        </w:rPr>
        <w:t>подтв</w:t>
      </w:r>
      <w:r w:rsidR="002D4AAC" w:rsidRPr="002A7F62">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2A7F62">
        <w:rPr>
          <w:rFonts w:ascii="Times New Roman" w:eastAsia="Times New Roman" w:hAnsi="Times New Roman" w:cs="Times New Roman"/>
          <w:sz w:val="24"/>
          <w:szCs w:val="24"/>
          <w:lang w:eastAsia="ru-RU"/>
        </w:rPr>
        <w:t xml:space="preserve">Российской Федерации </w:t>
      </w:r>
      <w:r w:rsidR="002D4AAC" w:rsidRPr="002A7F62">
        <w:rPr>
          <w:rFonts w:ascii="Times New Roman" w:eastAsia="Times New Roman" w:hAnsi="Times New Roman" w:cs="Times New Roman"/>
          <w:sz w:val="24"/>
          <w:szCs w:val="24"/>
          <w:lang w:eastAsia="ru-RU"/>
        </w:rPr>
        <w:t>порядке.</w:t>
      </w:r>
    </w:p>
    <w:p w14:paraId="281AF321" w14:textId="3752FE6A" w:rsidR="00A07CE0" w:rsidRPr="002A7F62" w:rsidRDefault="004869A2"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Не уведомление</w:t>
      </w:r>
      <w:r w:rsidR="00A07CE0" w:rsidRPr="002A7F62">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2A7F62">
        <w:rPr>
          <w:rFonts w:ascii="Times New Roman" w:eastAsia="Times New Roman" w:hAnsi="Times New Roman" w:cs="Times New Roman"/>
          <w:sz w:val="24"/>
          <w:szCs w:val="24"/>
          <w:lang w:eastAsia="ru-RU"/>
        </w:rPr>
        <w:t>обязательства</w:t>
      </w:r>
      <w:r w:rsidR="00A07CE0" w:rsidRPr="002A7F62">
        <w:rPr>
          <w:rFonts w:ascii="Times New Roman" w:eastAsia="Times New Roman" w:hAnsi="Times New Roman" w:cs="Times New Roman"/>
          <w:sz w:val="24"/>
          <w:szCs w:val="24"/>
          <w:lang w:eastAsia="ru-RU"/>
        </w:rPr>
        <w:t xml:space="preserve"> по</w:t>
      </w:r>
      <w:r w:rsidR="00E5020E" w:rsidRPr="002A7F62">
        <w:rPr>
          <w:rFonts w:ascii="Times New Roman" w:eastAsia="Times New Roman" w:hAnsi="Times New Roman" w:cs="Times New Roman"/>
          <w:sz w:val="24"/>
          <w:szCs w:val="24"/>
          <w:lang w:eastAsia="ru-RU"/>
        </w:rPr>
        <w:t> </w:t>
      </w:r>
      <w:r w:rsidR="00A07CE0" w:rsidRPr="002A7F62">
        <w:rPr>
          <w:rFonts w:ascii="Times New Roman" w:eastAsia="Times New Roman" w:hAnsi="Times New Roman" w:cs="Times New Roman"/>
          <w:sz w:val="24"/>
          <w:szCs w:val="24"/>
          <w:lang w:eastAsia="ru-RU"/>
        </w:rPr>
        <w:t xml:space="preserve">Договору лишает </w:t>
      </w:r>
      <w:r w:rsidR="00B57F29" w:rsidRPr="002A7F62">
        <w:rPr>
          <w:rFonts w:ascii="Times New Roman" w:eastAsia="Times New Roman" w:hAnsi="Times New Roman" w:cs="Times New Roman"/>
          <w:sz w:val="24"/>
          <w:szCs w:val="24"/>
          <w:lang w:eastAsia="ru-RU"/>
        </w:rPr>
        <w:t>С</w:t>
      </w:r>
      <w:r w:rsidR="00A07CE0" w:rsidRPr="002A7F62">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5176D187" w:rsidR="00A07CE0"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Если наступившие обстоятельств</w:t>
      </w:r>
      <w:r w:rsidR="00AF0A7E" w:rsidRPr="002A7F62">
        <w:rPr>
          <w:rFonts w:ascii="Times New Roman" w:eastAsia="Times New Roman" w:hAnsi="Times New Roman" w:cs="Times New Roman"/>
          <w:sz w:val="24"/>
          <w:szCs w:val="24"/>
          <w:lang w:eastAsia="ru-RU"/>
        </w:rPr>
        <w:t>а</w:t>
      </w:r>
      <w:r w:rsidRPr="002A7F62">
        <w:rPr>
          <w:rFonts w:ascii="Times New Roman" w:eastAsia="Times New Roman" w:hAnsi="Times New Roman" w:cs="Times New Roman"/>
          <w:sz w:val="24"/>
          <w:szCs w:val="24"/>
          <w:lang w:eastAsia="ru-RU"/>
        </w:rPr>
        <w:t xml:space="preserve"> непреодолимой силы и их последствия продолжают действовать более </w:t>
      </w:r>
      <w:r w:rsidR="002443A0" w:rsidRPr="002A7F62">
        <w:rPr>
          <w:rFonts w:ascii="Times New Roman" w:eastAsia="Times New Roman" w:hAnsi="Times New Roman" w:cs="Times New Roman"/>
          <w:sz w:val="24"/>
          <w:szCs w:val="24"/>
          <w:lang w:eastAsia="ru-RU"/>
        </w:rPr>
        <w:t>2 (Д</w:t>
      </w:r>
      <w:r w:rsidRPr="002A7F62">
        <w:rPr>
          <w:rFonts w:ascii="Times New Roman" w:eastAsia="Times New Roman" w:hAnsi="Times New Roman" w:cs="Times New Roman"/>
          <w:sz w:val="24"/>
          <w:szCs w:val="24"/>
          <w:lang w:eastAsia="ru-RU"/>
        </w:rPr>
        <w:t>вух</w:t>
      </w:r>
      <w:r w:rsidR="002443A0"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w:t>
      </w:r>
      <w:r w:rsidR="006D16C2" w:rsidRPr="002A7F62">
        <w:rPr>
          <w:rFonts w:ascii="Times New Roman" w:eastAsia="Times New Roman" w:hAnsi="Times New Roman" w:cs="Times New Roman"/>
          <w:sz w:val="24"/>
          <w:szCs w:val="24"/>
          <w:lang w:eastAsia="ru-RU"/>
        </w:rPr>
        <w:t xml:space="preserve">последовательных </w:t>
      </w:r>
      <w:r w:rsidRPr="002A7F62">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2A7F62"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2A7F62">
        <w:rPr>
          <w:rFonts w:ascii="Times New Roman" w:eastAsia="Times New Roman" w:hAnsi="Times New Roman" w:cs="Times New Roman"/>
          <w:sz w:val="24"/>
          <w:szCs w:val="24"/>
          <w:lang w:eastAsia="ru-RU"/>
        </w:rPr>
        <w:t xml:space="preserve">и принятым </w:t>
      </w:r>
      <w:r w:rsidRPr="002A7F62">
        <w:rPr>
          <w:rFonts w:ascii="Times New Roman" w:eastAsia="Times New Roman" w:hAnsi="Times New Roman" w:cs="Times New Roman"/>
          <w:sz w:val="24"/>
          <w:szCs w:val="24"/>
          <w:lang w:eastAsia="ru-RU"/>
        </w:rPr>
        <w:t xml:space="preserve">обязательствам. </w:t>
      </w:r>
    </w:p>
    <w:p w14:paraId="2CA5FABB" w14:textId="77777777" w:rsidR="001C4EE8" w:rsidRPr="002A7F62" w:rsidRDefault="001C4EE8" w:rsidP="00D55D46">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67D1015" w14:textId="4327F29F" w:rsidR="00A07CE0" w:rsidRPr="002A7F62" w:rsidRDefault="004B36DF" w:rsidP="00D55D46">
      <w:pPr>
        <w:pStyle w:val="10"/>
        <w:numPr>
          <w:ilvl w:val="0"/>
          <w:numId w:val="24"/>
        </w:numPr>
        <w:ind w:left="357" w:hanging="357"/>
      </w:pPr>
      <w:r w:rsidRPr="002A7F62">
        <w:t>Порядок урегулирования споров</w:t>
      </w:r>
    </w:p>
    <w:p w14:paraId="46DED46A" w14:textId="7EFBB904"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возникновения любых противоречий, претензий и разногласий, а</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2A7F62">
        <w:rPr>
          <w:rFonts w:ascii="Times New Roman" w:eastAsia="Times New Roman" w:hAnsi="Times New Roman" w:cs="Times New Roman"/>
          <w:sz w:val="24"/>
          <w:szCs w:val="24"/>
          <w:lang w:eastAsia="ru-RU"/>
        </w:rPr>
        <w:t xml:space="preserve">путем </w:t>
      </w:r>
      <w:r w:rsidR="006D16C2" w:rsidRPr="002A7F62">
        <w:rPr>
          <w:rFonts w:ascii="Times New Roman" w:eastAsia="Times New Roman" w:hAnsi="Times New Roman" w:cs="Times New Roman"/>
          <w:sz w:val="24"/>
          <w:szCs w:val="24"/>
          <w:lang w:eastAsia="ru-RU"/>
        </w:rPr>
        <w:t xml:space="preserve">проведения </w:t>
      </w:r>
      <w:r w:rsidR="00652DF6" w:rsidRPr="002A7F62">
        <w:rPr>
          <w:rFonts w:ascii="Times New Roman" w:eastAsia="Times New Roman" w:hAnsi="Times New Roman" w:cs="Times New Roman"/>
          <w:sz w:val="24"/>
          <w:szCs w:val="24"/>
          <w:lang w:eastAsia="ru-RU"/>
        </w:rPr>
        <w:t>переговоров.</w:t>
      </w:r>
    </w:p>
    <w:p w14:paraId="6D87B7BA" w14:textId="21C81235" w:rsidR="00A07CE0"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4A979572" w:rsidR="00302F95" w:rsidRPr="002A7F62" w:rsidRDefault="00A07CE0"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2A7F62">
        <w:rPr>
          <w:rFonts w:ascii="Times New Roman" w:eastAsia="Times New Roman" w:hAnsi="Times New Roman" w:cs="Times New Roman"/>
          <w:sz w:val="24"/>
          <w:szCs w:val="24"/>
          <w:lang w:eastAsia="ru-RU"/>
        </w:rPr>
        <w:t xml:space="preserve"> за подписью уполномоченного лица</w:t>
      </w:r>
      <w:r w:rsidRPr="002A7F62">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FB3541" w:rsidRPr="002A7F62">
        <w:rPr>
          <w:rFonts w:ascii="Times New Roman" w:eastAsia="Times New Roman" w:hAnsi="Times New Roman" w:cs="Times New Roman"/>
          <w:sz w:val="24"/>
          <w:szCs w:val="24"/>
          <w:lang w:eastAsia="ru-RU"/>
        </w:rPr>
        <w:t>ответ, по существу,</w:t>
      </w:r>
      <w:r w:rsidRPr="002A7F62">
        <w:rPr>
          <w:rFonts w:ascii="Times New Roman" w:eastAsia="Times New Roman" w:hAnsi="Times New Roman" w:cs="Times New Roman"/>
          <w:sz w:val="24"/>
          <w:szCs w:val="24"/>
          <w:lang w:eastAsia="ru-RU"/>
        </w:rPr>
        <w:t xml:space="preserve"> в срок, не превышающий </w:t>
      </w:r>
      <w:r w:rsidR="00E03E4C" w:rsidRPr="002A7F62">
        <w:rPr>
          <w:rFonts w:ascii="Times New Roman" w:eastAsia="Times New Roman" w:hAnsi="Times New Roman" w:cs="Times New Roman"/>
          <w:sz w:val="24"/>
          <w:szCs w:val="24"/>
          <w:lang w:eastAsia="ru-RU"/>
        </w:rPr>
        <w:t xml:space="preserve">10 </w:t>
      </w:r>
      <w:r w:rsidRPr="002A7F62">
        <w:rPr>
          <w:rFonts w:ascii="Times New Roman" w:eastAsia="Times New Roman" w:hAnsi="Times New Roman" w:cs="Times New Roman"/>
          <w:sz w:val="24"/>
          <w:szCs w:val="24"/>
          <w:lang w:eastAsia="ru-RU"/>
        </w:rPr>
        <w:t>(</w:t>
      </w:r>
      <w:r w:rsidR="00E03E4C" w:rsidRPr="002A7F62">
        <w:rPr>
          <w:rFonts w:ascii="Times New Roman" w:eastAsia="Times New Roman" w:hAnsi="Times New Roman" w:cs="Times New Roman"/>
          <w:sz w:val="24"/>
          <w:szCs w:val="24"/>
          <w:lang w:eastAsia="ru-RU"/>
        </w:rPr>
        <w:t>Десят</w:t>
      </w:r>
      <w:r w:rsidR="00BF7F03" w:rsidRPr="002A7F62">
        <w:rPr>
          <w:rFonts w:ascii="Times New Roman" w:eastAsia="Times New Roman" w:hAnsi="Times New Roman" w:cs="Times New Roman"/>
          <w:sz w:val="24"/>
          <w:szCs w:val="24"/>
          <w:lang w:eastAsia="ru-RU"/>
        </w:rPr>
        <w:t>и</w:t>
      </w:r>
      <w:r w:rsidRPr="002A7F62">
        <w:rPr>
          <w:rFonts w:ascii="Times New Roman" w:eastAsia="Times New Roman" w:hAnsi="Times New Roman" w:cs="Times New Roman"/>
          <w:sz w:val="24"/>
          <w:szCs w:val="24"/>
          <w:lang w:eastAsia="ru-RU"/>
        </w:rPr>
        <w:t xml:space="preserve">) </w:t>
      </w:r>
      <w:r w:rsidR="00DE2219" w:rsidRPr="002A7F62">
        <w:rPr>
          <w:rFonts w:ascii="Times New Roman" w:eastAsia="Times New Roman" w:hAnsi="Times New Roman" w:cs="Times New Roman"/>
          <w:sz w:val="24"/>
          <w:szCs w:val="24"/>
          <w:lang w:eastAsia="ru-RU"/>
        </w:rPr>
        <w:t>рабочих</w:t>
      </w:r>
      <w:r w:rsidRPr="002A7F62">
        <w:rPr>
          <w:rFonts w:ascii="Times New Roman" w:eastAsia="Times New Roman" w:hAnsi="Times New Roman" w:cs="Times New Roman"/>
          <w:sz w:val="24"/>
          <w:szCs w:val="24"/>
          <w:lang w:eastAsia="ru-RU"/>
        </w:rPr>
        <w:t xml:space="preserve"> дней с даты е</w:t>
      </w:r>
      <w:r w:rsidR="00A85471" w:rsidRPr="002A7F62">
        <w:rPr>
          <w:rFonts w:ascii="Times New Roman" w:eastAsia="Times New Roman" w:hAnsi="Times New Roman" w:cs="Times New Roman"/>
          <w:sz w:val="24"/>
          <w:szCs w:val="24"/>
          <w:lang w:eastAsia="ru-RU"/>
        </w:rPr>
        <w:t>е</w:t>
      </w:r>
      <w:r w:rsidRPr="002A7F62">
        <w:rPr>
          <w:rFonts w:ascii="Times New Roman" w:eastAsia="Times New Roman" w:hAnsi="Times New Roman" w:cs="Times New Roman"/>
          <w:sz w:val="24"/>
          <w:szCs w:val="24"/>
          <w:lang w:eastAsia="ru-RU"/>
        </w:rPr>
        <w:t xml:space="preserve"> получения Стороной. </w:t>
      </w:r>
    </w:p>
    <w:p w14:paraId="3B1B2178" w14:textId="64EB02D7" w:rsidR="003C50EF" w:rsidRPr="002A7F62" w:rsidRDefault="004E17C8" w:rsidP="00D55D46">
      <w:pPr>
        <w:pStyle w:val="a4"/>
        <w:numPr>
          <w:ilvl w:val="2"/>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Направляемая претензия </w:t>
      </w:r>
      <w:r w:rsidR="003C50EF" w:rsidRPr="002A7F62">
        <w:rPr>
          <w:rFonts w:ascii="Times New Roman" w:eastAsia="Times New Roman" w:hAnsi="Times New Roman" w:cs="Times New Roman"/>
          <w:sz w:val="24"/>
          <w:szCs w:val="24"/>
          <w:lang w:eastAsia="ru-RU"/>
        </w:rPr>
        <w:t xml:space="preserve">(в случае финансовых требований) </w:t>
      </w:r>
      <w:r w:rsidRPr="002A7F62">
        <w:rPr>
          <w:rFonts w:ascii="Times New Roman" w:eastAsia="Times New Roman" w:hAnsi="Times New Roman" w:cs="Times New Roman"/>
          <w:sz w:val="24"/>
          <w:szCs w:val="24"/>
          <w:lang w:eastAsia="ru-RU"/>
        </w:rPr>
        <w:t>должна содержать расчет</w:t>
      </w:r>
      <w:r w:rsidR="003C50EF" w:rsidRPr="002A7F62">
        <w:rPr>
          <w:rFonts w:ascii="Times New Roman" w:eastAsia="Times New Roman" w:hAnsi="Times New Roman" w:cs="Times New Roman"/>
          <w:sz w:val="24"/>
          <w:szCs w:val="24"/>
          <w:lang w:eastAsia="ru-RU"/>
        </w:rPr>
        <w:t xml:space="preserve"> </w:t>
      </w:r>
      <w:r w:rsidR="00C468C6" w:rsidRPr="002A7F62">
        <w:rPr>
          <w:rFonts w:ascii="Times New Roman" w:eastAsia="Times New Roman" w:hAnsi="Times New Roman" w:cs="Times New Roman"/>
          <w:sz w:val="24"/>
          <w:szCs w:val="24"/>
          <w:lang w:eastAsia="ru-RU"/>
        </w:rPr>
        <w:t xml:space="preserve">требуемой </w:t>
      </w:r>
      <w:r w:rsidR="003C50EF" w:rsidRPr="002A7F62">
        <w:rPr>
          <w:rFonts w:ascii="Times New Roman" w:eastAsia="Times New Roman" w:hAnsi="Times New Roman" w:cs="Times New Roman"/>
          <w:sz w:val="24"/>
          <w:szCs w:val="24"/>
          <w:lang w:eastAsia="ru-RU"/>
        </w:rPr>
        <w:t>суммы</w:t>
      </w:r>
      <w:r w:rsidRPr="002A7F62">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2A7F62">
        <w:rPr>
          <w:rFonts w:ascii="Times New Roman" w:eastAsia="Times New Roman" w:hAnsi="Times New Roman" w:cs="Times New Roman"/>
          <w:sz w:val="24"/>
          <w:szCs w:val="24"/>
          <w:lang w:eastAsia="ru-RU"/>
        </w:rPr>
        <w:t>.</w:t>
      </w:r>
    </w:p>
    <w:p w14:paraId="3AF499EC" w14:textId="32303A54" w:rsidR="004E17C8" w:rsidRPr="002A7F62" w:rsidRDefault="004E17C8" w:rsidP="00D55D46">
      <w:pPr>
        <w:shd w:val="clear" w:color="auto" w:fill="FFFFFF"/>
        <w:tabs>
          <w:tab w:val="left" w:pos="851"/>
          <w:tab w:val="left" w:pos="1560"/>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 случае направления претензии без указанной информации претензия считается не</w:t>
      </w:r>
      <w:r w:rsidR="00E5020E"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направленной, а досудебный порядок – не соблюденным.</w:t>
      </w:r>
    </w:p>
    <w:p w14:paraId="1207527D" w14:textId="39F3081B" w:rsidR="00CF462C" w:rsidRPr="002A7F62" w:rsidRDefault="00A07CE0" w:rsidP="00D55D46">
      <w:pPr>
        <w:pStyle w:val="a4"/>
        <w:numPr>
          <w:ilvl w:val="1"/>
          <w:numId w:val="24"/>
        </w:numPr>
        <w:shd w:val="clear" w:color="auto" w:fill="FFFFFF"/>
        <w:tabs>
          <w:tab w:val="left" w:pos="567"/>
          <w:tab w:val="left" w:pos="1560"/>
        </w:tabs>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случае невыполнения Сторонами своих обязательств и недостижения взаимного согласия споры по Договору </w:t>
      </w:r>
      <w:r w:rsidR="006354A4" w:rsidRPr="002A7F62">
        <w:rPr>
          <w:rFonts w:ascii="Times New Roman" w:eastAsia="Times New Roman" w:hAnsi="Times New Roman" w:cs="Times New Roman"/>
          <w:sz w:val="24"/>
          <w:szCs w:val="24"/>
          <w:lang w:eastAsia="ru-RU"/>
        </w:rPr>
        <w:t xml:space="preserve">подлежат передаче на рассмотрение </w:t>
      </w:r>
      <w:r w:rsidRPr="002A7F62">
        <w:rPr>
          <w:rFonts w:ascii="Times New Roman" w:eastAsia="Times New Roman" w:hAnsi="Times New Roman" w:cs="Times New Roman"/>
          <w:sz w:val="24"/>
          <w:szCs w:val="24"/>
          <w:lang w:eastAsia="ru-RU"/>
        </w:rPr>
        <w:t xml:space="preserve">в </w:t>
      </w:r>
      <w:r w:rsidR="006354A4" w:rsidRPr="002A7F62">
        <w:rPr>
          <w:rFonts w:ascii="Times New Roman" w:eastAsia="Times New Roman" w:hAnsi="Times New Roman" w:cs="Times New Roman"/>
          <w:sz w:val="24"/>
          <w:szCs w:val="24"/>
          <w:lang w:eastAsia="ru-RU"/>
        </w:rPr>
        <w:t xml:space="preserve">Арбитражный </w:t>
      </w:r>
      <w:r w:rsidRPr="002A7F62">
        <w:rPr>
          <w:rFonts w:ascii="Times New Roman" w:eastAsia="Times New Roman" w:hAnsi="Times New Roman" w:cs="Times New Roman"/>
          <w:sz w:val="24"/>
          <w:szCs w:val="24"/>
          <w:lang w:eastAsia="ru-RU"/>
        </w:rPr>
        <w:t>суд города</w:t>
      </w:r>
      <w:r w:rsidR="00816F78" w:rsidRPr="002A7F62">
        <w:rPr>
          <w:rFonts w:ascii="Times New Roman" w:eastAsia="Times New Roman" w:hAnsi="Times New Roman" w:cs="Times New Roman"/>
          <w:sz w:val="24"/>
          <w:szCs w:val="24"/>
          <w:lang w:eastAsia="ru-RU"/>
        </w:rPr>
        <w:t xml:space="preserve"> Москвы.</w:t>
      </w:r>
    </w:p>
    <w:p w14:paraId="2582A750" w14:textId="77777777" w:rsidR="001C4EE8" w:rsidRPr="002A7F62" w:rsidRDefault="001C4EE8" w:rsidP="00D55D46">
      <w:pPr>
        <w:pStyle w:val="a4"/>
        <w:shd w:val="clear" w:color="auto" w:fill="FFFFFF"/>
        <w:tabs>
          <w:tab w:val="left" w:pos="567"/>
          <w:tab w:val="left" w:pos="1560"/>
        </w:tabs>
        <w:spacing w:after="0" w:line="240" w:lineRule="auto"/>
        <w:ind w:left="709"/>
        <w:contextualSpacing w:val="0"/>
        <w:jc w:val="both"/>
        <w:rPr>
          <w:rFonts w:ascii="Times New Roman" w:eastAsia="Times New Roman" w:hAnsi="Times New Roman" w:cs="Times New Roman"/>
          <w:sz w:val="24"/>
          <w:szCs w:val="24"/>
          <w:lang w:eastAsia="ru-RU"/>
        </w:rPr>
      </w:pPr>
    </w:p>
    <w:p w14:paraId="2E31D0D1" w14:textId="5941F8AC" w:rsidR="00A07CE0" w:rsidRPr="002A7F62" w:rsidRDefault="00D33F66" w:rsidP="00D55D46">
      <w:pPr>
        <w:pStyle w:val="10"/>
        <w:numPr>
          <w:ilvl w:val="0"/>
          <w:numId w:val="24"/>
        </w:numPr>
        <w:ind w:left="357" w:hanging="357"/>
      </w:pPr>
      <w:r w:rsidRPr="002A7F62">
        <w:t>Срок действия Договора, порядок его изменения</w:t>
      </w:r>
    </w:p>
    <w:p w14:paraId="4824A55C" w14:textId="1EA6F49A" w:rsidR="00A07CE0" w:rsidRPr="002A7F62" w:rsidRDefault="00851EF4"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656845" w:rsidRPr="002A7F62">
        <w:rPr>
          <w:rFonts w:ascii="Times New Roman" w:eastAsia="Times New Roman" w:hAnsi="Times New Roman" w:cs="Times New Roman"/>
          <w:sz w:val="24"/>
          <w:szCs w:val="24"/>
          <w:lang w:eastAsia="ru-RU"/>
        </w:rPr>
        <w:br/>
      </w:r>
      <w:r w:rsidR="00E5020E" w:rsidRPr="002A7F62">
        <w:rPr>
          <w:rFonts w:ascii="Times New Roman" w:eastAsia="Times New Roman" w:hAnsi="Times New Roman" w:cs="Times New Roman"/>
          <w:sz w:val="24"/>
          <w:szCs w:val="24"/>
          <w:lang w:eastAsia="ru-RU"/>
        </w:rPr>
        <w:t>по</w:t>
      </w:r>
      <w:r w:rsidR="00A1283F">
        <w:rPr>
          <w:rFonts w:ascii="Times New Roman" w:eastAsia="Times New Roman" w:hAnsi="Times New Roman" w:cs="Times New Roman"/>
          <w:sz w:val="24"/>
          <w:szCs w:val="24"/>
          <w:lang w:eastAsia="ru-RU"/>
        </w:rPr>
        <w:t xml:space="preserve"> 30.04.2026</w:t>
      </w:r>
      <w:r w:rsidR="001B316A" w:rsidRPr="002A7F62">
        <w:rPr>
          <w:rFonts w:ascii="Times New Roman" w:eastAsia="Times New Roman" w:hAnsi="Times New Roman" w:cs="Times New Roman"/>
          <w:sz w:val="24"/>
          <w:szCs w:val="24"/>
          <w:lang w:eastAsia="ru-RU"/>
        </w:rPr>
        <w:t xml:space="preserve">, а в части </w:t>
      </w:r>
      <w:r w:rsidR="006D16C2" w:rsidRPr="002A7F62">
        <w:rPr>
          <w:rFonts w:ascii="Times New Roman" w:eastAsia="Times New Roman" w:hAnsi="Times New Roman" w:cs="Times New Roman"/>
          <w:sz w:val="24"/>
          <w:szCs w:val="24"/>
          <w:lang w:eastAsia="ru-RU"/>
        </w:rPr>
        <w:t xml:space="preserve">осуществления взаиморасчетов </w:t>
      </w:r>
      <w:r w:rsidR="001B316A" w:rsidRPr="002A7F62">
        <w:rPr>
          <w:rFonts w:ascii="Times New Roman" w:eastAsia="Times New Roman" w:hAnsi="Times New Roman" w:cs="Times New Roman"/>
          <w:sz w:val="24"/>
          <w:szCs w:val="24"/>
          <w:lang w:eastAsia="ru-RU"/>
        </w:rPr>
        <w:t>– до полного исполнения обязательств</w:t>
      </w:r>
      <w:r w:rsidR="001263E8" w:rsidRPr="002A7F62">
        <w:rPr>
          <w:rFonts w:ascii="Times New Roman" w:eastAsia="Times New Roman" w:hAnsi="Times New Roman" w:cs="Times New Roman"/>
          <w:sz w:val="24"/>
          <w:szCs w:val="24"/>
          <w:lang w:eastAsia="ru-RU"/>
        </w:rPr>
        <w:t xml:space="preserve"> Сторонами.</w:t>
      </w:r>
      <w:r w:rsidR="00821108" w:rsidRPr="002A7F62">
        <w:rPr>
          <w:rFonts w:ascii="Times New Roman" w:eastAsia="Times New Roman" w:hAnsi="Times New Roman" w:cs="Times New Roman"/>
          <w:sz w:val="24"/>
          <w:szCs w:val="24"/>
          <w:lang w:eastAsia="ru-RU"/>
        </w:rPr>
        <w:t xml:space="preserve"> Окончание срока действия Договора не влечет прекращение обязательств Сторон по нему в части сдачи</w:t>
      </w:r>
      <w:r w:rsidR="00E53267" w:rsidRPr="002A7F62">
        <w:rPr>
          <w:rFonts w:ascii="Times New Roman" w:eastAsia="Times New Roman" w:hAnsi="Times New Roman" w:cs="Times New Roman"/>
          <w:sz w:val="24"/>
          <w:szCs w:val="24"/>
          <w:lang w:eastAsia="ru-RU"/>
        </w:rPr>
        <w:t>-</w:t>
      </w:r>
      <w:r w:rsidR="00821108" w:rsidRPr="002A7F62">
        <w:rPr>
          <w:rFonts w:ascii="Times New Roman" w:eastAsia="Times New Roman" w:hAnsi="Times New Roman" w:cs="Times New Roman"/>
          <w:sz w:val="24"/>
          <w:szCs w:val="24"/>
          <w:lang w:eastAsia="ru-RU"/>
        </w:rPr>
        <w:t xml:space="preserve">приемки </w:t>
      </w:r>
      <w:r w:rsidR="00D404BA">
        <w:rPr>
          <w:rFonts w:ascii="Times New Roman" w:eastAsia="Times New Roman" w:hAnsi="Times New Roman" w:cs="Times New Roman"/>
          <w:sz w:val="24"/>
          <w:szCs w:val="24"/>
          <w:lang w:eastAsia="ru-RU"/>
        </w:rPr>
        <w:t>выполненных</w:t>
      </w:r>
      <w:r w:rsidR="00821108"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821108" w:rsidRPr="002A7F62">
        <w:rPr>
          <w:rFonts w:ascii="Times New Roman" w:eastAsia="Times New Roman" w:hAnsi="Times New Roman" w:cs="Times New Roman"/>
          <w:sz w:val="24"/>
          <w:szCs w:val="24"/>
          <w:lang w:eastAsia="ru-RU"/>
        </w:rPr>
        <w:t>.</w:t>
      </w:r>
    </w:p>
    <w:p w14:paraId="62FF2007" w14:textId="7B7C9899" w:rsidR="00F87609" w:rsidRDefault="00A07CE0" w:rsidP="00D55D46">
      <w:pPr>
        <w:pStyle w:val="a4"/>
        <w:numPr>
          <w:ilvl w:val="1"/>
          <w:numId w:val="24"/>
        </w:numPr>
        <w:shd w:val="clear" w:color="auto" w:fill="FFFFFF"/>
        <w:spacing w:after="0" w:line="240" w:lineRule="auto"/>
        <w:ind w:left="0" w:firstLine="709"/>
        <w:contextualSpacing w:val="0"/>
        <w:jc w:val="both"/>
        <w:rPr>
          <w:rFonts w:ascii="Times New Roman" w:eastAsia="Times New Roman" w:hAnsi="Times New Roman" w:cs="Times New Roman"/>
          <w:sz w:val="24"/>
          <w:szCs w:val="24"/>
          <w:lang w:eastAsia="ru-RU"/>
        </w:rPr>
      </w:pPr>
      <w:bookmarkStart w:id="27" w:name="_Hlk500858975"/>
      <w:r w:rsidRPr="002A7F62">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27"/>
      <w:r w:rsidR="00F87C11" w:rsidRPr="002A7F62">
        <w:rPr>
          <w:rFonts w:ascii="Times New Roman" w:eastAsia="Times New Roman" w:hAnsi="Times New Roman" w:cs="Times New Roman"/>
          <w:sz w:val="24"/>
          <w:szCs w:val="24"/>
          <w:lang w:eastAsia="ru-RU"/>
        </w:rPr>
        <w:t>Все изменения и дополнения</w:t>
      </w:r>
      <w:r w:rsidR="00156B8C" w:rsidRPr="002A7F62">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2A7F62">
        <w:rPr>
          <w:rFonts w:ascii="Times New Roman" w:eastAsia="Times New Roman" w:hAnsi="Times New Roman" w:cs="Times New Roman"/>
          <w:sz w:val="24"/>
          <w:szCs w:val="24"/>
          <w:lang w:eastAsia="ru-RU"/>
        </w:rPr>
        <w:t xml:space="preserve"> любой из Сторон</w:t>
      </w:r>
      <w:r w:rsidR="00251ECD" w:rsidRPr="002A7F62">
        <w:rPr>
          <w:rFonts w:ascii="Times New Roman" w:eastAsia="Times New Roman" w:hAnsi="Times New Roman" w:cs="Times New Roman"/>
          <w:sz w:val="24"/>
          <w:szCs w:val="24"/>
          <w:lang w:eastAsia="ru-RU"/>
        </w:rPr>
        <w:t>,</w:t>
      </w:r>
      <w:r w:rsidR="00241081" w:rsidRPr="002A7F62">
        <w:rPr>
          <w:rFonts w:ascii="Times New Roman" w:eastAsia="Times New Roman" w:hAnsi="Times New Roman" w:cs="Times New Roman"/>
          <w:sz w:val="24"/>
          <w:szCs w:val="24"/>
          <w:lang w:eastAsia="ru-RU"/>
        </w:rPr>
        <w:t xml:space="preserve"> </w:t>
      </w:r>
      <w:r w:rsidR="000C3D7B" w:rsidRPr="002A7F62">
        <w:rPr>
          <w:rFonts w:ascii="Times New Roman" w:eastAsia="Times New Roman" w:hAnsi="Times New Roman" w:cs="Times New Roman"/>
          <w:sz w:val="24"/>
          <w:szCs w:val="24"/>
          <w:lang w:eastAsia="ru-RU"/>
        </w:rPr>
        <w:t>указанных в Договоре</w:t>
      </w:r>
      <w:r w:rsidR="00156B8C" w:rsidRPr="002A7F62">
        <w:rPr>
          <w:rFonts w:ascii="Times New Roman" w:eastAsia="Times New Roman" w:hAnsi="Times New Roman" w:cs="Times New Roman"/>
          <w:sz w:val="24"/>
          <w:szCs w:val="24"/>
          <w:lang w:eastAsia="ru-RU"/>
        </w:rPr>
        <w:t>,</w:t>
      </w:r>
      <w:r w:rsidR="00F87C11" w:rsidRPr="002A7F62">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299D14D8" w14:textId="77777777" w:rsidR="00A1283F" w:rsidRPr="002A7F62" w:rsidRDefault="00A1283F" w:rsidP="00A1283F">
      <w:pPr>
        <w:pStyle w:val="a4"/>
        <w:shd w:val="clear" w:color="auto" w:fill="FFFFFF"/>
        <w:spacing w:after="0" w:line="240" w:lineRule="auto"/>
        <w:ind w:left="709"/>
        <w:contextualSpacing w:val="0"/>
        <w:jc w:val="both"/>
        <w:rPr>
          <w:rFonts w:ascii="Times New Roman" w:eastAsia="Times New Roman" w:hAnsi="Times New Roman" w:cs="Times New Roman"/>
          <w:sz w:val="24"/>
          <w:szCs w:val="24"/>
          <w:lang w:eastAsia="ru-RU"/>
        </w:rPr>
      </w:pPr>
    </w:p>
    <w:p w14:paraId="4BEB32A7" w14:textId="7EB1942C" w:rsidR="001C4EE8" w:rsidRPr="003B718D" w:rsidRDefault="001C4EE8" w:rsidP="003B718D">
      <w:pPr>
        <w:pStyle w:val="10"/>
        <w:numPr>
          <w:ilvl w:val="0"/>
          <w:numId w:val="24"/>
        </w:numPr>
        <w:ind w:left="357" w:hanging="357"/>
      </w:pPr>
      <w:bookmarkStart w:id="28" w:name="_Hlk113002698"/>
      <w:r w:rsidRPr="003B718D">
        <w:t>АНТИКОРРУПЦИОННАЯ ОГОВОРКА</w:t>
      </w:r>
    </w:p>
    <w:p w14:paraId="19572607" w14:textId="310AA06C" w:rsidR="00C7592A" w:rsidRPr="002A7F62"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00556ED2">
        <w:rPr>
          <w:rFonts w:ascii="Times New Roman" w:eastAsia="Times New Roman" w:hAnsi="Times New Roman" w:cs="Times New Roman"/>
          <w:sz w:val="24"/>
          <w:szCs w:val="24"/>
          <w:lang w:eastAsia="ru-RU"/>
        </w:rPr>
        <w:t>выполнения</w:t>
      </w:r>
      <w:r w:rsidRPr="001C4EE8">
        <w:rPr>
          <w:rFonts w:ascii="Times New Roman" w:eastAsia="Times New Roman" w:hAnsi="Times New Roman" w:cs="Times New Roman"/>
          <w:sz w:val="24"/>
          <w:szCs w:val="24"/>
          <w:lang w:eastAsia="ru-RU"/>
        </w:rPr>
        <w:t xml:space="preserve"> влияния на действия или решения этих лиц с целью получить какие-либо неправомерные преимущества и иные неправомерные цели. При исполнении своих обязательств по Договору, Стороны, их аффилированные лица, работники или посредники </w:t>
      </w:r>
      <w:r w:rsidRPr="001C4EE8">
        <w:rPr>
          <w:rFonts w:ascii="Times New Roman" w:eastAsia="Times New Roman" w:hAnsi="Times New Roman" w:cs="Times New Roman"/>
          <w:sz w:val="24"/>
          <w:szCs w:val="24"/>
          <w:lang w:eastAsia="ru-RU"/>
        </w:rPr>
        <w:lastRenderedPageBreak/>
        <w:t>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ED356C" w14:textId="11021E75" w:rsidR="001C4EE8" w:rsidRPr="001C4EE8" w:rsidRDefault="001C4EE8" w:rsidP="00D55D46">
      <w:pPr>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1C4EE8">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0962CE37" w14:textId="77777777" w:rsidR="001C4EE8" w:rsidRPr="002A7F62" w:rsidRDefault="001C4EE8"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56D149D7" w14:textId="4E2A5444" w:rsidR="004F00DD" w:rsidRPr="003B718D" w:rsidRDefault="000D401D" w:rsidP="003B718D">
      <w:pPr>
        <w:pStyle w:val="10"/>
        <w:numPr>
          <w:ilvl w:val="0"/>
          <w:numId w:val="24"/>
        </w:numPr>
        <w:ind w:left="357" w:hanging="357"/>
      </w:pPr>
      <w:bookmarkStart w:id="29" w:name="_Hlk83223940"/>
      <w:bookmarkEnd w:id="28"/>
      <w:r w:rsidRPr="003B718D">
        <w:t>ЗАВЕРЕНИЯ ОБ ОБСТОЯТЕЛЬСТВАХ</w:t>
      </w:r>
    </w:p>
    <w:p w14:paraId="4DC85568" w14:textId="5BE4ED2A" w:rsidR="00587986" w:rsidRPr="002A7F62" w:rsidRDefault="00CA5ECC" w:rsidP="00D55D46">
      <w:pPr>
        <w:pStyle w:val="a4"/>
        <w:widowControl w:val="0"/>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pacing w:val="-4"/>
          <w:sz w:val="24"/>
          <w:szCs w:val="24"/>
        </w:rPr>
        <w:t xml:space="preserve"> </w:t>
      </w:r>
      <w:r w:rsidR="00B667F8">
        <w:rPr>
          <w:rFonts w:ascii="Times New Roman" w:hAnsi="Times New Roman" w:cs="Times New Roman"/>
          <w:spacing w:val="-4"/>
          <w:sz w:val="24"/>
          <w:szCs w:val="24"/>
        </w:rPr>
        <w:t>Подрядчик</w:t>
      </w:r>
      <w:r w:rsidR="00587986" w:rsidRPr="002A7F62">
        <w:rPr>
          <w:rFonts w:ascii="Times New Roman" w:hAnsi="Times New Roman" w:cs="Times New Roman"/>
          <w:spacing w:val="-4"/>
          <w:sz w:val="24"/>
          <w:szCs w:val="24"/>
        </w:rPr>
        <w:t xml:space="preserve"> </w:t>
      </w:r>
      <w:r w:rsidR="00587986" w:rsidRPr="002A7F62">
        <w:rPr>
          <w:rFonts w:ascii="Times New Roman" w:hAnsi="Times New Roman" w:cs="Times New Roman"/>
          <w:sz w:val="24"/>
          <w:szCs w:val="24"/>
        </w:rPr>
        <w:t>гарантирует, что:</w:t>
      </w:r>
    </w:p>
    <w:p w14:paraId="6FA40BEE" w14:textId="15DAAA34" w:rsidR="00D020CB" w:rsidRPr="002A7F62" w:rsidRDefault="0034053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bookmarkStart w:id="30" w:name="_Hlk174613825"/>
      <w:r w:rsidRPr="002A7F62">
        <w:rPr>
          <w:rFonts w:ascii="Times New Roman" w:hAnsi="Times New Roman" w:cs="Times New Roman"/>
          <w:sz w:val="24"/>
          <w:szCs w:val="24"/>
        </w:rPr>
        <w:t xml:space="preserve">является добросовестным поставщиком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и имеет подтверждающие данный факт заверенные копии документов: выписки из ЕГ</w:t>
      </w:r>
      <w:r w:rsidR="00C451DA" w:rsidRPr="002A7F62">
        <w:rPr>
          <w:rFonts w:ascii="Times New Roman" w:hAnsi="Times New Roman" w:cs="Times New Roman"/>
          <w:sz w:val="24"/>
          <w:szCs w:val="24"/>
        </w:rPr>
        <w:t>Р</w:t>
      </w:r>
      <w:r w:rsidRPr="002A7F62">
        <w:rPr>
          <w:rFonts w:ascii="Times New Roman" w:hAnsi="Times New Roman" w:cs="Times New Roman"/>
          <w:sz w:val="24"/>
          <w:szCs w:val="24"/>
        </w:rPr>
        <w:t xml:space="preserve">ЮЛ, Устава, свидетельства </w:t>
      </w:r>
      <w:r w:rsidR="00D020CB" w:rsidRPr="002A7F62">
        <w:rPr>
          <w:rFonts w:ascii="Times New Roman" w:hAnsi="Times New Roman" w:cs="Times New Roman"/>
          <w:sz w:val="24"/>
          <w:szCs w:val="24"/>
        </w:rPr>
        <w:t>о постановке на учет в налоговом органе по месту нахождения организации</w:t>
      </w:r>
      <w:r w:rsidR="0010459D"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ЮР.</w:t>
      </w:r>
      <w:r w:rsidR="00CE103F"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b/>
          <w:bCs/>
          <w:color w:val="FF0000"/>
          <w:sz w:val="24"/>
          <w:szCs w:val="24"/>
        </w:rPr>
        <w:t>ЛИЦ</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 xml:space="preserve"> </w:t>
      </w:r>
      <w:r w:rsidR="00D020CB" w:rsidRPr="002A7F62">
        <w:rPr>
          <w:rFonts w:ascii="Times New Roman" w:hAnsi="Times New Roman" w:cs="Times New Roman"/>
          <w:sz w:val="24"/>
          <w:szCs w:val="24"/>
        </w:rPr>
        <w:t xml:space="preserve"> выписки из ЕГРЮЛ, свидетельства (Лист записи) о регистрации физического лица в качестве индивидуального предпринимателя, документа, подтверждающего применяемую систему налогообложения, свидетельства о постановке на учет в налоговом органе </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b/>
          <w:bCs/>
          <w:color w:val="FF0000"/>
          <w:sz w:val="24"/>
          <w:szCs w:val="24"/>
        </w:rPr>
        <w:t>ДЛЯ ИП</w:t>
      </w:r>
      <w:r w:rsidR="0010459D" w:rsidRPr="002A7F62">
        <w:rPr>
          <w:rFonts w:ascii="Times New Roman" w:eastAsia="Times New Roman" w:hAnsi="Times New Roman" w:cs="Times New Roman"/>
          <w:b/>
          <w:color w:val="FF0000"/>
          <w:sz w:val="24"/>
          <w:szCs w:val="24"/>
          <w:lang w:eastAsia="ru-RU"/>
        </w:rPr>
        <w:t>]</w:t>
      </w:r>
      <w:r w:rsidR="00D020CB" w:rsidRPr="002A7F62">
        <w:rPr>
          <w:rFonts w:ascii="Times New Roman" w:hAnsi="Times New Roman" w:cs="Times New Roman"/>
          <w:sz w:val="24"/>
          <w:szCs w:val="24"/>
        </w:rPr>
        <w:t>;</w:t>
      </w:r>
    </w:p>
    <w:p w14:paraId="110D14CA" w14:textId="44791529"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его </w:t>
      </w:r>
      <w:r w:rsidR="00B94DD8">
        <w:rPr>
          <w:rFonts w:ascii="Times New Roman" w:hAnsi="Times New Roman" w:cs="Times New Roman"/>
          <w:sz w:val="24"/>
          <w:szCs w:val="24"/>
        </w:rPr>
        <w:t>исполнитель</w:t>
      </w:r>
      <w:r w:rsidRPr="002A7F62">
        <w:rPr>
          <w:rFonts w:ascii="Times New Roman" w:hAnsi="Times New Roman" w:cs="Times New Roman"/>
          <w:sz w:val="24"/>
          <w:szCs w:val="24"/>
        </w:rPr>
        <w:t>ный орган находится и осуществляет функции управления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месту регистрации юридического лица</w:t>
      </w:r>
      <w:r w:rsidRPr="002A7F62">
        <w:rPr>
          <w:rFonts w:ascii="Times New Roman" w:hAnsi="Times New Roman" w:cs="Times New Roman"/>
          <w:color w:val="FF0000"/>
          <w:sz w:val="24"/>
          <w:szCs w:val="24"/>
        </w:rPr>
        <w:t xml:space="preserve"> </w:t>
      </w:r>
      <w:r w:rsidRPr="002A7F62">
        <w:rPr>
          <w:rFonts w:ascii="Times New Roman" w:hAnsi="Times New Roman" w:cs="Times New Roman"/>
          <w:sz w:val="24"/>
          <w:szCs w:val="24"/>
        </w:rPr>
        <w:t>и в нем нет дисквалифицированных лиц</w:t>
      </w:r>
      <w:r w:rsidR="00D020CB" w:rsidRPr="002A7F62">
        <w:rPr>
          <w:rFonts w:ascii="Times New Roman" w:hAnsi="Times New Roman" w:cs="Times New Roman"/>
          <w:sz w:val="24"/>
          <w:szCs w:val="24"/>
        </w:rPr>
        <w:t>;</w:t>
      </w:r>
    </w:p>
    <w:p w14:paraId="3DE34E2B" w14:textId="402191B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3A97B8" w14:textId="197C722B"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340246A7" w14:textId="3D9E3300"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sz w:val="24"/>
          <w:szCs w:val="24"/>
        </w:rPr>
      </w:pPr>
      <w:r w:rsidRPr="002A7F62">
        <w:rPr>
          <w:rFonts w:ascii="Times New Roman" w:hAnsi="Times New Roman" w:cs="Times New Roman"/>
          <w:sz w:val="24"/>
          <w:szCs w:val="24"/>
        </w:rPr>
        <w:t>является членом саморегулируемой организации, если осуществляемая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Договору деятельность требует членства в саморегулируемой организации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0659AABD" w14:textId="0DFCAB89"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ведет бухгалтерский учет и составляет бухгалтерскую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и нормативными правовыми актами по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бухгалтерскому учету, представляет годовую бухгалтерскую отчетность в налоговый орган</w:t>
      </w:r>
      <w:bookmarkStart w:id="31" w:name="_Hlk115176133"/>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bookmarkEnd w:id="31"/>
      <w:r w:rsidR="0010459D" w:rsidRPr="002A7F62">
        <w:rPr>
          <w:rFonts w:ascii="Times New Roman" w:eastAsia="Times New Roman" w:hAnsi="Times New Roman" w:cs="Times New Roman"/>
          <w:b/>
          <w:color w:val="FF0000"/>
          <w:sz w:val="24"/>
          <w:szCs w:val="24"/>
          <w:lang w:eastAsia="ru-RU"/>
        </w:rPr>
        <w:t>]</w:t>
      </w:r>
    </w:p>
    <w:p w14:paraId="58766B5E" w14:textId="7FB432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b/>
          <w:bCs/>
          <w:color w:val="FF0000"/>
          <w:sz w:val="24"/>
          <w:szCs w:val="24"/>
        </w:rPr>
      </w:pPr>
      <w:r w:rsidRPr="002A7F62">
        <w:rPr>
          <w:rFonts w:ascii="Times New Roman" w:hAnsi="Times New Roman" w:cs="Times New Roman"/>
          <w:sz w:val="24"/>
          <w:szCs w:val="24"/>
        </w:rPr>
        <w:t>ведет налоговый учет и составляет налоговую отчетность в соответствии с</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полном объеме представляет налоговую отчетность в налоговые органы</w:t>
      </w:r>
      <w:r w:rsidR="00D020CB" w:rsidRPr="002A7F62">
        <w:rPr>
          <w:rFonts w:ascii="Times New Roman" w:hAnsi="Times New Roman" w:cs="Times New Roman"/>
          <w:sz w:val="24"/>
          <w:szCs w:val="24"/>
        </w:rPr>
        <w:t>;</w:t>
      </w:r>
      <w:r w:rsidR="00E606B7"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173B3C11" w14:textId="5644DB65" w:rsidR="00587986"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w:t>
      </w:r>
      <w:r w:rsidRPr="002A7F62">
        <w:rPr>
          <w:rFonts w:ascii="Times New Roman" w:hAnsi="Times New Roman" w:cs="Times New Roman"/>
          <w:sz w:val="24"/>
          <w:szCs w:val="24"/>
        </w:rPr>
        <w:lastRenderedPageBreak/>
        <w:t>в</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r w:rsidR="00D020CB" w:rsidRPr="002A7F62">
        <w:rPr>
          <w:rFonts w:ascii="Times New Roman" w:hAnsi="Times New Roman" w:cs="Times New Roman"/>
          <w:sz w:val="24"/>
          <w:szCs w:val="24"/>
        </w:rPr>
        <w:t>;</w:t>
      </w:r>
    </w:p>
    <w:p w14:paraId="2FFA5C4A" w14:textId="3F4A99BF" w:rsidR="00E606B7"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sz w:val="24"/>
          <w:szCs w:val="24"/>
        </w:rPr>
        <w:t>своевременно и в полном объеме уплачивает налоги, сборы и страховые взносы</w:t>
      </w:r>
      <w:r w:rsidR="00D020CB" w:rsidRPr="002A7F62">
        <w:rPr>
          <w:rFonts w:ascii="Times New Roman" w:hAnsi="Times New Roman" w:cs="Times New Roman"/>
          <w:sz w:val="24"/>
          <w:szCs w:val="24"/>
        </w:rPr>
        <w:t>;</w:t>
      </w:r>
      <w:r w:rsidR="00D165D6" w:rsidRPr="002A7F62">
        <w:rPr>
          <w:rFonts w:ascii="Times New Roman" w:hAnsi="Times New Roman" w:cs="Times New Roman"/>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E606B7"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54FCB511" w14:textId="09EED7EA" w:rsidR="00CE103F" w:rsidRPr="002A7F62" w:rsidRDefault="00587986"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r w:rsidR="00D020CB" w:rsidRPr="002A7F62">
        <w:rPr>
          <w:rFonts w:ascii="Times New Roman" w:hAnsi="Times New Roman" w:cs="Times New Roman"/>
          <w:sz w:val="24"/>
          <w:szCs w:val="24"/>
        </w:rPr>
        <w:t>;</w:t>
      </w:r>
      <w:r w:rsidR="00CA7009" w:rsidRPr="002A7F62">
        <w:rPr>
          <w:rFonts w:ascii="Times New Roman" w:hAnsi="Times New Roman" w:cs="Times New Roman"/>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00CA7009" w:rsidRPr="002A7F62">
        <w:rPr>
          <w:rFonts w:ascii="Times New Roman" w:hAnsi="Times New Roman" w:cs="Times New Roman"/>
          <w:b/>
          <w:bCs/>
          <w:color w:val="FF0000"/>
          <w:sz w:val="24"/>
          <w:szCs w:val="24"/>
        </w:rPr>
        <w:t>ЕСЛИ ПРИМЕНИМО</w:t>
      </w:r>
      <w:r w:rsidR="0010459D" w:rsidRPr="002A7F62">
        <w:rPr>
          <w:rFonts w:ascii="Times New Roman" w:eastAsia="Times New Roman" w:hAnsi="Times New Roman" w:cs="Times New Roman"/>
          <w:b/>
          <w:color w:val="FF0000"/>
          <w:sz w:val="24"/>
          <w:szCs w:val="24"/>
          <w:lang w:eastAsia="ru-RU"/>
        </w:rPr>
        <w:t>]</w:t>
      </w:r>
    </w:p>
    <w:p w14:paraId="439F58D8" w14:textId="0AB6437B" w:rsidR="00CE103F" w:rsidRPr="002A7F62" w:rsidRDefault="00CE103F" w:rsidP="00D55D46">
      <w:pPr>
        <w:pStyle w:val="a4"/>
        <w:widowControl w:val="0"/>
        <w:numPr>
          <w:ilvl w:val="0"/>
          <w:numId w:val="19"/>
        </w:numPr>
        <w:tabs>
          <w:tab w:val="left" w:pos="1134"/>
        </w:tabs>
        <w:spacing w:after="0" w:line="240" w:lineRule="auto"/>
        <w:ind w:left="0" w:firstLine="709"/>
        <w:jc w:val="both"/>
        <w:rPr>
          <w:rFonts w:ascii="Times New Roman" w:hAnsi="Times New Roman" w:cs="Times New Roman"/>
          <w:color w:val="FF0000"/>
          <w:sz w:val="24"/>
          <w:szCs w:val="24"/>
        </w:rPr>
      </w:pPr>
      <w:r w:rsidRPr="002A7F62">
        <w:rPr>
          <w:rFonts w:ascii="Times New Roman" w:hAnsi="Times New Roman" w:cs="Times New Roman"/>
          <w:color w:val="212121"/>
          <w:sz w:val="24"/>
          <w:szCs w:val="24"/>
        </w:rPr>
        <w:t xml:space="preserve">им соблюдены все процедуры и получены все корпоративные согласия (одобрения) на заключение и исполнение настоящего Договора, предусмотренные законодательством Российской Федерации, учредительными и внутренними документами </w:t>
      </w:r>
      <w:r w:rsidR="00F03226">
        <w:rPr>
          <w:rFonts w:ascii="Times New Roman" w:hAnsi="Times New Roman" w:cs="Times New Roman"/>
          <w:color w:val="212121"/>
          <w:sz w:val="24"/>
          <w:szCs w:val="24"/>
        </w:rPr>
        <w:t>Подрядчика</w:t>
      </w:r>
      <w:r w:rsidRPr="002A7F62">
        <w:rPr>
          <w:rFonts w:ascii="Times New Roman" w:hAnsi="Times New Roman" w:cs="Times New Roman"/>
          <w:color w:val="212121"/>
          <w:sz w:val="24"/>
          <w:szCs w:val="24"/>
        </w:rPr>
        <w:t xml:space="preserve"> (в том числе в части крупных сделок (нескольких взаимосвязанных сделок), сделок с заинтересованностью и иных сделок);</w:t>
      </w:r>
      <w:r w:rsidRPr="002A7F62">
        <w:rPr>
          <w:rFonts w:ascii="Times New Roman" w:hAnsi="Times New Roman" w:cs="Times New Roman"/>
          <w:b/>
          <w:bCs/>
          <w:color w:val="FF0000"/>
          <w:sz w:val="24"/>
          <w:szCs w:val="24"/>
        </w:rPr>
        <w:t xml:space="preserve"> </w:t>
      </w:r>
      <w:r w:rsidR="0010459D" w:rsidRPr="002A7F62">
        <w:rPr>
          <w:rFonts w:ascii="Times New Roman" w:eastAsia="Times New Roman" w:hAnsi="Times New Roman" w:cs="Times New Roman"/>
          <w:b/>
          <w:color w:val="FF0000"/>
          <w:sz w:val="24"/>
          <w:szCs w:val="24"/>
          <w:lang w:eastAsia="ru-RU"/>
        </w:rPr>
        <w:t>[</w:t>
      </w:r>
      <w:r w:rsidRPr="002A7F62">
        <w:rPr>
          <w:rFonts w:ascii="Times New Roman" w:hAnsi="Times New Roman" w:cs="Times New Roman"/>
          <w:b/>
          <w:bCs/>
          <w:color w:val="FF0000"/>
          <w:sz w:val="24"/>
          <w:szCs w:val="24"/>
        </w:rPr>
        <w:t>ДЛЯ ЮР. ЛИЦ</w:t>
      </w:r>
      <w:r w:rsidR="0010459D" w:rsidRPr="002A7F62">
        <w:rPr>
          <w:rFonts w:ascii="Times New Roman" w:eastAsia="Times New Roman" w:hAnsi="Times New Roman" w:cs="Times New Roman"/>
          <w:b/>
          <w:color w:val="FF0000"/>
          <w:sz w:val="24"/>
          <w:szCs w:val="24"/>
          <w:lang w:eastAsia="ru-RU"/>
        </w:rPr>
        <w:t>]</w:t>
      </w:r>
    </w:p>
    <w:p w14:paraId="3C7C275E" w14:textId="6B1A636A" w:rsidR="00587986" w:rsidRPr="002A7F62" w:rsidRDefault="00587986" w:rsidP="00D55D46">
      <w:pPr>
        <w:pStyle w:val="a4"/>
        <w:numPr>
          <w:ilvl w:val="1"/>
          <w:numId w:val="24"/>
        </w:numPr>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Если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01FF2050" w14:textId="22C115FC"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налоговыми органами требований к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9C3BA0" w:rsidRPr="002A7F62">
        <w:rPr>
          <w:rFonts w:ascii="Times New Roman" w:hAnsi="Times New Roman" w:cs="Times New Roman"/>
          <w:sz w:val="24"/>
          <w:szCs w:val="24"/>
        </w:rPr>
        <w:t>/</w:t>
      </w:r>
      <w:r w:rsidRPr="002A7F62">
        <w:rPr>
          <w:rFonts w:ascii="Times New Roman" w:hAnsi="Times New Roman" w:cs="Times New Roman"/>
          <w:sz w:val="24"/>
          <w:szCs w:val="24"/>
        </w:rPr>
        <w:t>или</w:t>
      </w:r>
    </w:p>
    <w:p w14:paraId="6757E4C1" w14:textId="5FC7AD73" w:rsidR="00587986" w:rsidRPr="002A7F62" w:rsidRDefault="00587986" w:rsidP="00D55D46">
      <w:pPr>
        <w:pStyle w:val="a4"/>
        <w:widowControl w:val="0"/>
        <w:numPr>
          <w:ilvl w:val="0"/>
          <w:numId w:val="21"/>
        </w:numPr>
        <w:tabs>
          <w:tab w:val="left" w:pos="993"/>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предъявление третьими лицами, </w:t>
      </w:r>
      <w:r w:rsidR="0018792A" w:rsidRPr="002A7F62">
        <w:rPr>
          <w:rFonts w:ascii="Times New Roman" w:hAnsi="Times New Roman" w:cs="Times New Roman"/>
          <w:sz w:val="24"/>
          <w:szCs w:val="24"/>
        </w:rPr>
        <w:t>которые приобрели</w:t>
      </w:r>
      <w:r w:rsidRPr="002A7F62">
        <w:rPr>
          <w:rFonts w:ascii="Times New Roman" w:hAnsi="Times New Roman" w:cs="Times New Roman"/>
          <w:sz w:val="24"/>
          <w:szCs w:val="24"/>
        </w:rPr>
        <w:t xml:space="preserve"> у Заказчика товары (работы, </w:t>
      </w:r>
      <w:r w:rsidR="00556ED2">
        <w:rPr>
          <w:rFonts w:ascii="Times New Roman" w:hAnsi="Times New Roman" w:cs="Times New Roman"/>
          <w:sz w:val="24"/>
          <w:szCs w:val="24"/>
        </w:rPr>
        <w:t>Работы</w:t>
      </w:r>
      <w:r w:rsidRPr="002A7F62">
        <w:rPr>
          <w:rFonts w:ascii="Times New Roman" w:hAnsi="Times New Roman" w:cs="Times New Roman"/>
          <w:sz w:val="24"/>
          <w:szCs w:val="24"/>
        </w:rPr>
        <w:t>), имущественные права, являющиеся предметом Договора, требований к Заказчику о</w:t>
      </w:r>
      <w:r w:rsidR="00E93214" w:rsidRPr="002A7F62">
        <w:rPr>
          <w:rFonts w:ascii="Times New Roman" w:hAnsi="Times New Roman" w:cs="Times New Roman"/>
          <w:sz w:val="24"/>
          <w:szCs w:val="24"/>
        </w:rPr>
        <w:t> </w:t>
      </w:r>
      <w:r w:rsidRPr="002A7F62">
        <w:rPr>
          <w:rFonts w:ascii="Times New Roman" w:hAnsi="Times New Roman" w:cs="Times New Roman"/>
          <w:sz w:val="24"/>
          <w:szCs w:val="24"/>
        </w:rPr>
        <w:t xml:space="preserve">возмещении убытков </w:t>
      </w:r>
      <w:r w:rsidR="0018792A" w:rsidRPr="002A7F62">
        <w:rPr>
          <w:rFonts w:ascii="Times New Roman" w:hAnsi="Times New Roman" w:cs="Times New Roman"/>
          <w:sz w:val="24"/>
          <w:szCs w:val="24"/>
        </w:rPr>
        <w:t>в виде,</w:t>
      </w:r>
      <w:r w:rsidRPr="002A7F62">
        <w:rPr>
          <w:rFonts w:ascii="Times New Roman" w:hAnsi="Times New Roman" w:cs="Times New Roman"/>
          <w:sz w:val="24"/>
          <w:szCs w:val="24"/>
        </w:rPr>
        <w:t xml:space="preserve">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r w:rsidR="00534083" w:rsidRPr="002A7F62">
        <w:rPr>
          <w:rFonts w:ascii="Times New Roman" w:hAnsi="Times New Roman" w:cs="Times New Roman"/>
          <w:sz w:val="24"/>
          <w:szCs w:val="24"/>
        </w:rPr>
        <w:t xml:space="preserve"> </w:t>
      </w:r>
      <w:r w:rsidRPr="002A7F62">
        <w:rPr>
          <w:rFonts w:ascii="Times New Roman" w:hAnsi="Times New Roman" w:cs="Times New Roman"/>
          <w:sz w:val="24"/>
          <w:szCs w:val="24"/>
        </w:rPr>
        <w:t xml:space="preserve">то </w:t>
      </w:r>
      <w:r w:rsidR="00B667F8">
        <w:rPr>
          <w:rFonts w:ascii="Times New Roman" w:hAnsi="Times New Roman" w:cs="Times New Roman"/>
          <w:spacing w:val="-2"/>
          <w:sz w:val="24"/>
          <w:szCs w:val="24"/>
        </w:rPr>
        <w:t>Подрядчик</w:t>
      </w:r>
      <w:r w:rsidRPr="002A7F62">
        <w:rPr>
          <w:rFonts w:ascii="Times New Roman" w:hAnsi="Times New Roman" w:cs="Times New Roman"/>
          <w:sz w:val="24"/>
          <w:szCs w:val="24"/>
        </w:rPr>
        <w:t xml:space="preserve"> обязуется возместить </w:t>
      </w:r>
      <w:r w:rsidRPr="002A7F62">
        <w:rPr>
          <w:rFonts w:ascii="Times New Roman" w:hAnsi="Times New Roman" w:cs="Times New Roman"/>
          <w:spacing w:val="-2"/>
          <w:sz w:val="24"/>
          <w:szCs w:val="24"/>
        </w:rPr>
        <w:t>Заказчику</w:t>
      </w:r>
      <w:r w:rsidRPr="002A7F62">
        <w:rPr>
          <w:rFonts w:ascii="Times New Roman" w:hAnsi="Times New Roman" w:cs="Times New Roman"/>
          <w:sz w:val="24"/>
          <w:szCs w:val="24"/>
        </w:rPr>
        <w:t xml:space="preserve"> убытки, который последний понес вследствие таких нарушений.</w:t>
      </w:r>
    </w:p>
    <w:p w14:paraId="0CA4488C" w14:textId="0BB7B7C8" w:rsidR="00340536" w:rsidRDefault="00587986" w:rsidP="00D55D46">
      <w:pPr>
        <w:pStyle w:val="a4"/>
        <w:widowControl w:val="0"/>
        <w:numPr>
          <w:ilvl w:val="1"/>
          <w:numId w:val="24"/>
        </w:numPr>
        <w:tabs>
          <w:tab w:val="left" w:pos="1134"/>
        </w:tabs>
        <w:spacing w:after="0" w:line="240" w:lineRule="auto"/>
        <w:ind w:left="0" w:firstLine="709"/>
        <w:jc w:val="both"/>
        <w:rPr>
          <w:rFonts w:ascii="Times New Roman" w:hAnsi="Times New Roman" w:cs="Times New Roman"/>
          <w:sz w:val="24"/>
          <w:szCs w:val="24"/>
        </w:rPr>
      </w:pPr>
      <w:r w:rsidRPr="002A7F62">
        <w:rPr>
          <w:rFonts w:ascii="Times New Roman" w:hAnsi="Times New Roman" w:cs="Times New Roman"/>
          <w:sz w:val="24"/>
          <w:szCs w:val="24"/>
        </w:rPr>
        <w:t xml:space="preserve">При этом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4869A2" w:rsidRPr="002A7F62">
        <w:rPr>
          <w:rFonts w:ascii="Times New Roman" w:hAnsi="Times New Roman" w:cs="Times New Roman"/>
          <w:sz w:val="24"/>
          <w:szCs w:val="24"/>
        </w:rPr>
        <w:t>не оспаривания</w:t>
      </w:r>
      <w:r w:rsidRPr="002A7F62">
        <w:rPr>
          <w:rFonts w:ascii="Times New Roman" w:hAnsi="Times New Roman" w:cs="Times New Roman"/>
          <w:sz w:val="24"/>
          <w:szCs w:val="24"/>
        </w:rPr>
        <w:t xml:space="preserve"> в суде претензий третьих лиц не влияет на обязанность </w:t>
      </w:r>
      <w:r w:rsidR="00F03226">
        <w:rPr>
          <w:rFonts w:ascii="Times New Roman" w:hAnsi="Times New Roman" w:cs="Times New Roman"/>
          <w:spacing w:val="-2"/>
          <w:sz w:val="24"/>
          <w:szCs w:val="24"/>
        </w:rPr>
        <w:t>Подрядчика</w:t>
      </w:r>
      <w:r w:rsidRPr="002A7F62">
        <w:rPr>
          <w:rFonts w:ascii="Times New Roman" w:hAnsi="Times New Roman" w:cs="Times New Roman"/>
          <w:sz w:val="24"/>
          <w:szCs w:val="24"/>
        </w:rPr>
        <w:t xml:space="preserve"> возместить </w:t>
      </w:r>
      <w:r w:rsidR="009F5331" w:rsidRPr="002A7F62">
        <w:rPr>
          <w:rFonts w:ascii="Times New Roman" w:hAnsi="Times New Roman" w:cs="Times New Roman"/>
          <w:sz w:val="24"/>
          <w:szCs w:val="24"/>
        </w:rPr>
        <w:t>причиненные</w:t>
      </w:r>
      <w:r w:rsidR="00AB7BBC" w:rsidRPr="002A7F62">
        <w:rPr>
          <w:rFonts w:ascii="Times New Roman" w:hAnsi="Times New Roman" w:cs="Times New Roman"/>
          <w:sz w:val="24"/>
          <w:szCs w:val="24"/>
        </w:rPr>
        <w:t xml:space="preserve"> Заказчик</w:t>
      </w:r>
      <w:r w:rsidR="009F5331" w:rsidRPr="002A7F62">
        <w:rPr>
          <w:rFonts w:ascii="Times New Roman" w:hAnsi="Times New Roman" w:cs="Times New Roman"/>
          <w:sz w:val="24"/>
          <w:szCs w:val="24"/>
        </w:rPr>
        <w:t>у</w:t>
      </w:r>
      <w:r w:rsidR="00AB7BBC" w:rsidRPr="002A7F62">
        <w:rPr>
          <w:rFonts w:ascii="Times New Roman" w:hAnsi="Times New Roman" w:cs="Times New Roman"/>
          <w:sz w:val="24"/>
          <w:szCs w:val="24"/>
        </w:rPr>
        <w:t xml:space="preserve"> убытки</w:t>
      </w:r>
      <w:r w:rsidRPr="002A7F62">
        <w:rPr>
          <w:rFonts w:ascii="Times New Roman" w:hAnsi="Times New Roman" w:cs="Times New Roman"/>
          <w:sz w:val="24"/>
          <w:szCs w:val="24"/>
        </w:rPr>
        <w:t>.</w:t>
      </w:r>
      <w:bookmarkEnd w:id="29"/>
    </w:p>
    <w:p w14:paraId="65CF8EAF" w14:textId="77777777" w:rsidR="003B718D" w:rsidRDefault="003B718D" w:rsidP="003B718D">
      <w:pPr>
        <w:widowControl w:val="0"/>
        <w:tabs>
          <w:tab w:val="left" w:pos="1134"/>
        </w:tabs>
        <w:spacing w:after="0" w:line="240" w:lineRule="auto"/>
        <w:jc w:val="both"/>
        <w:rPr>
          <w:rFonts w:ascii="Times New Roman" w:hAnsi="Times New Roman" w:cs="Times New Roman"/>
          <w:sz w:val="24"/>
          <w:szCs w:val="24"/>
        </w:rPr>
      </w:pPr>
    </w:p>
    <w:bookmarkEnd w:id="30"/>
    <w:p w14:paraId="1AA94DDD" w14:textId="73567543" w:rsidR="00340536" w:rsidRPr="003B718D" w:rsidRDefault="00340536" w:rsidP="003B718D">
      <w:pPr>
        <w:pStyle w:val="10"/>
        <w:numPr>
          <w:ilvl w:val="0"/>
          <w:numId w:val="24"/>
        </w:numPr>
        <w:ind w:left="357" w:hanging="357"/>
      </w:pPr>
      <w:r w:rsidRPr="002A7F62">
        <w:t>Прочие условия</w:t>
      </w:r>
    </w:p>
    <w:p w14:paraId="6C1CCC08" w14:textId="5CCB4EA0" w:rsidR="00340536" w:rsidRPr="002A7F62" w:rsidRDefault="00340536" w:rsidP="00D55D46">
      <w:pPr>
        <w:pStyle w:val="a4"/>
        <w:numPr>
          <w:ilvl w:val="1"/>
          <w:numId w:val="24"/>
        </w:numPr>
        <w:shd w:val="clear" w:color="auto" w:fill="FFFFFF"/>
        <w:spacing w:after="0" w:line="240" w:lineRule="auto"/>
        <w:ind w:left="142" w:firstLine="567"/>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C602EB8" w:rsidR="00340536" w:rsidRPr="002A7F62" w:rsidRDefault="00340536" w:rsidP="00D55D46">
      <w:pPr>
        <w:pStyle w:val="a4"/>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w:t>
      </w:r>
      <w:r w:rsidR="00CB5319" w:rsidRPr="002A7F62">
        <w:rPr>
          <w:rFonts w:ascii="Times New Roman" w:eastAsia="Times New Roman" w:hAnsi="Times New Roman" w:cs="Times New Roman"/>
          <w:sz w:val="24"/>
          <w:szCs w:val="24"/>
          <w:lang w:eastAsia="ru-RU"/>
        </w:rPr>
        <w:t xml:space="preserve">с </w:t>
      </w:r>
      <w:r w:rsidRPr="002A7F62">
        <w:rPr>
          <w:rFonts w:ascii="Times New Roman" w:eastAsia="Times New Roman" w:hAnsi="Times New Roman" w:cs="Times New Roman"/>
          <w:sz w:val="24"/>
          <w:szCs w:val="24"/>
          <w:lang w:eastAsia="ru-RU"/>
        </w:rPr>
        <w:t>нарочн</w:t>
      </w:r>
      <w:r w:rsidR="00CB5319" w:rsidRPr="002A7F62">
        <w:rPr>
          <w:rFonts w:ascii="Times New Roman" w:eastAsia="Times New Roman" w:hAnsi="Times New Roman" w:cs="Times New Roman"/>
          <w:sz w:val="24"/>
          <w:szCs w:val="24"/>
          <w:lang w:eastAsia="ru-RU"/>
        </w:rPr>
        <w:t>ым</w:t>
      </w:r>
      <w:r w:rsidRPr="002A7F62">
        <w:rPr>
          <w:rFonts w:ascii="Times New Roman" w:eastAsia="Times New Roman" w:hAnsi="Times New Roman" w:cs="Times New Roman"/>
          <w:sz w:val="24"/>
          <w:szCs w:val="24"/>
          <w:lang w:eastAsia="ru-RU"/>
        </w:rPr>
        <w:t xml:space="preserve">,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79A395ED"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Стороны уведомляют об изменении своего</w:t>
      </w:r>
      <w:r w:rsidR="006D4461" w:rsidRPr="002A7F62">
        <w:rPr>
          <w:rFonts w:ascii="Times New Roman" w:eastAsia="Times New Roman" w:hAnsi="Times New Roman" w:cs="Times New Roman"/>
          <w:sz w:val="24"/>
          <w:szCs w:val="24"/>
          <w:lang w:eastAsia="ru-RU"/>
        </w:rPr>
        <w:t xml:space="preserve"> юридического, </w:t>
      </w:r>
      <w:r w:rsidRPr="002A7F62">
        <w:rPr>
          <w:rFonts w:ascii="Times New Roman" w:eastAsia="Times New Roman" w:hAnsi="Times New Roman" w:cs="Times New Roman"/>
          <w:sz w:val="24"/>
          <w:szCs w:val="24"/>
          <w:lang w:eastAsia="ru-RU"/>
        </w:rPr>
        <w:t>фактического адреса местонахождения</w:t>
      </w:r>
      <w:r w:rsidR="00D55D46"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банковских реквизитов</w:t>
      </w:r>
      <w:r w:rsidR="00D55D46" w:rsidRPr="002A7F62">
        <w:rPr>
          <w:rFonts w:ascii="Times New Roman" w:eastAsia="Times New Roman" w:hAnsi="Times New Roman" w:cs="Times New Roman"/>
          <w:sz w:val="24"/>
          <w:szCs w:val="24"/>
          <w:lang w:eastAsia="ru-RU"/>
        </w:rPr>
        <w:t>, режима налогообл</w:t>
      </w:r>
      <w:r w:rsidR="00052FAD">
        <w:rPr>
          <w:rFonts w:ascii="Times New Roman" w:eastAsia="Times New Roman" w:hAnsi="Times New Roman" w:cs="Times New Roman"/>
          <w:sz w:val="24"/>
          <w:szCs w:val="24"/>
          <w:lang w:eastAsia="ru-RU"/>
        </w:rPr>
        <w:t>о</w:t>
      </w:r>
      <w:r w:rsidR="00D55D46" w:rsidRPr="002A7F62">
        <w:rPr>
          <w:rFonts w:ascii="Times New Roman" w:eastAsia="Times New Roman" w:hAnsi="Times New Roman" w:cs="Times New Roman"/>
          <w:sz w:val="24"/>
          <w:szCs w:val="24"/>
          <w:lang w:eastAsia="ru-RU"/>
        </w:rPr>
        <w:t>жения</w:t>
      </w:r>
      <w:r w:rsidRPr="002A7F62">
        <w:rPr>
          <w:rFonts w:ascii="Times New Roman" w:eastAsia="Times New Roman" w:hAnsi="Times New Roman" w:cs="Times New Roman"/>
          <w:sz w:val="24"/>
          <w:szCs w:val="24"/>
          <w:lang w:eastAsia="ru-RU"/>
        </w:rPr>
        <w:t xml:space="preserve">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2A7F62"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lastRenderedPageBreak/>
        <w:t>Во всем, что не предусмотрено Договором, Стороны руководствуются законодательством Российской Федерации.</w:t>
      </w:r>
    </w:p>
    <w:p w14:paraId="3E8BA138" w14:textId="77777777" w:rsidR="00340536" w:rsidRDefault="00340536" w:rsidP="00D55D46">
      <w:pPr>
        <w:numPr>
          <w:ilvl w:val="1"/>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2 – «Расчет Цены Договора»;</w:t>
      </w:r>
    </w:p>
    <w:p w14:paraId="6E9223FB" w14:textId="2AC1EFAA"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3 – Форма </w:t>
      </w:r>
      <w:r w:rsidR="00400F6D"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Отчет об </w:t>
      </w:r>
      <w:r w:rsidR="00D404BA">
        <w:rPr>
          <w:rFonts w:ascii="Times New Roman" w:eastAsia="Times New Roman" w:hAnsi="Times New Roman" w:cs="Times New Roman"/>
          <w:sz w:val="24"/>
          <w:szCs w:val="24"/>
          <w:lang w:eastAsia="ru-RU"/>
        </w:rPr>
        <w:t>выполненных</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Pr="002A7F62">
        <w:rPr>
          <w:rFonts w:ascii="Times New Roman" w:eastAsia="Times New Roman" w:hAnsi="Times New Roman" w:cs="Times New Roman"/>
          <w:sz w:val="24"/>
          <w:szCs w:val="24"/>
          <w:lang w:eastAsia="ru-RU"/>
        </w:rPr>
        <w:t>ах»;</w:t>
      </w:r>
    </w:p>
    <w:p w14:paraId="777B3643" w14:textId="6199A632" w:rsidR="00340536" w:rsidRPr="002A7F62"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Приложение № 4 – «Регламент подготовки отчета»;</w:t>
      </w:r>
    </w:p>
    <w:p w14:paraId="4CDD9FB3" w14:textId="0CB222A3" w:rsidR="00340536" w:rsidRPr="00D44FCB" w:rsidRDefault="00340536"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Приложение № 5 – Форма </w:t>
      </w:r>
      <w:r w:rsidR="00400F6D" w:rsidRPr="002A7F62">
        <w:rPr>
          <w:rFonts w:ascii="Times New Roman" w:eastAsia="Times New Roman" w:hAnsi="Times New Roman" w:cs="Times New Roman"/>
          <w:sz w:val="24"/>
          <w:szCs w:val="24"/>
          <w:lang w:eastAsia="ru-RU"/>
        </w:rPr>
        <w:t>«</w:t>
      </w:r>
      <w:r w:rsidR="004B3FAC">
        <w:rPr>
          <w:rFonts w:ascii="Times New Roman" w:eastAsia="Times New Roman" w:hAnsi="Times New Roman" w:cs="Times New Roman"/>
          <w:sz w:val="24"/>
          <w:szCs w:val="24"/>
          <w:lang w:eastAsia="ru-RU"/>
        </w:rPr>
        <w:t>Акт сдачи-приемки выполненных работ</w:t>
      </w:r>
      <w:r w:rsidRPr="002A7F62">
        <w:rPr>
          <w:rFonts w:ascii="Times New Roman" w:eastAsia="Times New Roman" w:hAnsi="Times New Roman" w:cs="Times New Roman"/>
          <w:sz w:val="24"/>
          <w:szCs w:val="24"/>
          <w:lang w:eastAsia="ru-RU"/>
        </w:rPr>
        <w:t>»</w:t>
      </w:r>
      <w:r w:rsidR="00D44FCB">
        <w:rPr>
          <w:rFonts w:ascii="Times New Roman" w:eastAsia="Times New Roman" w:hAnsi="Times New Roman" w:cs="Times New Roman"/>
          <w:sz w:val="24"/>
          <w:szCs w:val="24"/>
          <w:lang w:eastAsia="ru-RU"/>
        </w:rPr>
        <w:t>.</w:t>
      </w:r>
    </w:p>
    <w:p w14:paraId="04DB3819" w14:textId="77777777" w:rsidR="00B8169A" w:rsidRDefault="00B8169A"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65EAD06F" w14:textId="06BE665A" w:rsidR="00C33CDB" w:rsidRDefault="000D401D" w:rsidP="003B718D">
      <w:pPr>
        <w:pStyle w:val="10"/>
        <w:numPr>
          <w:ilvl w:val="0"/>
          <w:numId w:val="24"/>
        </w:numPr>
        <w:ind w:left="357" w:hanging="357"/>
      </w:pPr>
      <w:r w:rsidRPr="003B718D">
        <w:t>АДРЕСА, РЕКВИЗИТЫ И ПОДПИСИ СТОРОН:</w:t>
      </w:r>
    </w:p>
    <w:p w14:paraId="2FFC1A69" w14:textId="77777777" w:rsidR="003B718D" w:rsidRPr="003B718D" w:rsidRDefault="003B718D" w:rsidP="003B718D"/>
    <w:tbl>
      <w:tblPr>
        <w:tblW w:w="10343" w:type="dxa"/>
        <w:tblLook w:val="04A0" w:firstRow="1" w:lastRow="0" w:firstColumn="1" w:lastColumn="0" w:noHBand="0" w:noVBand="1"/>
      </w:tblPr>
      <w:tblGrid>
        <w:gridCol w:w="5240"/>
        <w:gridCol w:w="5103"/>
      </w:tblGrid>
      <w:tr w:rsidR="00C33CDB" w:rsidRPr="00C33CDB" w14:paraId="2E222120" w14:textId="77777777">
        <w:trPr>
          <w:trHeight w:val="512"/>
        </w:trPr>
        <w:tc>
          <w:tcPr>
            <w:tcW w:w="5240" w:type="dxa"/>
          </w:tcPr>
          <w:p w14:paraId="426C47B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АНО «Кинопарк»</w:t>
            </w:r>
          </w:p>
          <w:p w14:paraId="16D1EA8A" w14:textId="04302326"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 xml:space="preserve">: 107031, Город Москва, </w:t>
            </w:r>
            <w:proofErr w:type="spellStart"/>
            <w:proofErr w:type="gramStart"/>
            <w:r w:rsidRPr="00C33CDB">
              <w:rPr>
                <w:rFonts w:ascii="Times New Roman" w:eastAsia="Times New Roman" w:hAnsi="Times New Roman" w:cs="Times New Roman"/>
                <w:sz w:val="24"/>
                <w:szCs w:val="24"/>
                <w:lang w:eastAsia="ru-RU"/>
              </w:rPr>
              <w:t>вн.тер</w:t>
            </w:r>
            <w:proofErr w:type="spellEnd"/>
            <w:proofErr w:type="gramEnd"/>
            <w:r w:rsidRPr="00C33CDB">
              <w:rPr>
                <w:rFonts w:ascii="Times New Roman" w:eastAsia="Times New Roman" w:hAnsi="Times New Roman" w:cs="Times New Roman"/>
                <w:sz w:val="24"/>
                <w:szCs w:val="24"/>
                <w:lang w:eastAsia="ru-RU"/>
              </w:rPr>
              <w:t xml:space="preserve">. г. </w:t>
            </w:r>
            <w:proofErr w:type="spellStart"/>
            <w:r w:rsidRPr="00C33CDB">
              <w:rPr>
                <w:rFonts w:ascii="Times New Roman" w:eastAsia="Times New Roman" w:hAnsi="Times New Roman" w:cs="Times New Roman"/>
                <w:sz w:val="24"/>
                <w:szCs w:val="24"/>
                <w:lang w:eastAsia="ru-RU"/>
              </w:rPr>
              <w:t>м.о</w:t>
            </w:r>
            <w:proofErr w:type="spellEnd"/>
            <w:r w:rsidRPr="00C33CDB">
              <w:rPr>
                <w:rFonts w:ascii="Times New Roman" w:eastAsia="Times New Roman" w:hAnsi="Times New Roman" w:cs="Times New Roman"/>
                <w:sz w:val="24"/>
                <w:szCs w:val="24"/>
                <w:lang w:eastAsia="ru-RU"/>
              </w:rPr>
              <w:t xml:space="preserve">. Мещанский, </w:t>
            </w:r>
            <w:proofErr w:type="spellStart"/>
            <w:r w:rsidRPr="00C33CDB">
              <w:rPr>
                <w:rFonts w:ascii="Times New Roman" w:eastAsia="Times New Roman" w:hAnsi="Times New Roman" w:cs="Times New Roman"/>
                <w:sz w:val="24"/>
                <w:szCs w:val="24"/>
                <w:lang w:eastAsia="ru-RU"/>
              </w:rPr>
              <w:t>ул</w:t>
            </w:r>
            <w:proofErr w:type="spellEnd"/>
            <w:r w:rsidRPr="00C33CDB">
              <w:rPr>
                <w:rFonts w:ascii="Times New Roman" w:eastAsia="Times New Roman" w:hAnsi="Times New Roman" w:cs="Times New Roman"/>
                <w:sz w:val="24"/>
                <w:szCs w:val="24"/>
                <w:lang w:eastAsia="ru-RU"/>
              </w:rPr>
              <w:t xml:space="preserve"> Неглинная, дом 8/10, помещение 2А/1, комната 45</w:t>
            </w:r>
          </w:p>
          <w:p w14:paraId="0E1F7CA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ИНН: 9702067203 </w:t>
            </w:r>
          </w:p>
          <w:p w14:paraId="68FD3E26"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КПП: 770201001</w:t>
            </w:r>
          </w:p>
          <w:p w14:paraId="564615D7"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ОГРН: 1247700351194</w:t>
            </w:r>
          </w:p>
          <w:p w14:paraId="4D995368" w14:textId="065032B4" w:rsidR="00C33CDB" w:rsidRPr="002A7F62" w:rsidRDefault="00C33CDB" w:rsidP="008B0DF3">
            <w:pPr>
              <w:spacing w:after="0" w:line="240" w:lineRule="auto"/>
              <w:ind w:firstLine="6"/>
              <w:jc w:val="both"/>
              <w:rPr>
                <w:rFonts w:ascii="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Расчетный счет:</w:t>
            </w:r>
            <w:r w:rsidR="00713DCC" w:rsidRPr="002A7F62">
              <w:rPr>
                <w:rFonts w:ascii="Times New Roman" w:eastAsia="Times New Roman" w:hAnsi="Times New Roman" w:cs="Times New Roman"/>
                <w:sz w:val="24"/>
                <w:szCs w:val="24"/>
                <w:lang w:eastAsia="ru-RU"/>
              </w:rPr>
              <w:t xml:space="preserve"> </w:t>
            </w:r>
            <w:r w:rsidR="00CE0AC8" w:rsidRPr="00F13334">
              <w:rPr>
                <w:rFonts w:ascii="Times New Roman" w:eastAsia="Times New Roman" w:hAnsi="Times New Roman" w:cs="Times New Roman"/>
                <w:sz w:val="24"/>
                <w:szCs w:val="24"/>
                <w:lang w:eastAsia="ru-RU"/>
              </w:rPr>
              <w:t>40703810900388000005</w:t>
            </w:r>
          </w:p>
          <w:p w14:paraId="4305072E" w14:textId="149CAA21"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Филиал "Центральный" Банка ВТБ (ПАО) </w:t>
            </w:r>
          </w:p>
          <w:p w14:paraId="32F13612"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044525411 </w:t>
            </w:r>
          </w:p>
          <w:p w14:paraId="6AB41984"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30101810145250000411 </w:t>
            </w:r>
          </w:p>
          <w:p w14:paraId="1A43DA0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r w:rsidRPr="00C33CDB">
              <w:rPr>
                <w:rFonts w:ascii="Times New Roman" w:eastAsia="Times New Roman" w:hAnsi="Times New Roman" w:cs="Times New Roman"/>
                <w:bCs/>
                <w:sz w:val="24"/>
                <w:szCs w:val="24"/>
                <w:lang w:eastAsia="ru-RU"/>
              </w:rPr>
              <w:t>kinopark@culture.mos.ru</w:t>
            </w:r>
          </w:p>
          <w:p w14:paraId="380F5EA3"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40AE59DF"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2F28CABA" w14:textId="77777777" w:rsidR="00713DCC" w:rsidRPr="00C33CDB" w:rsidRDefault="00713DCC"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4AF60B73"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5C22185D" w14:textId="77777777" w:rsidR="00713DCC" w:rsidRPr="00C33CDB" w:rsidRDefault="00713DCC" w:rsidP="00D55D46">
            <w:pPr>
              <w:spacing w:after="0" w:line="240" w:lineRule="auto"/>
              <w:ind w:firstLine="6"/>
              <w:jc w:val="both"/>
              <w:rPr>
                <w:rFonts w:ascii="Times New Roman" w:eastAsia="Times New Roman" w:hAnsi="Times New Roman" w:cs="Times New Roman"/>
                <w:b/>
                <w:sz w:val="24"/>
                <w:szCs w:val="24"/>
                <w:lang w:eastAsia="ru-RU"/>
              </w:rPr>
            </w:pPr>
          </w:p>
          <w:p w14:paraId="230D7C9B" w14:textId="77777777" w:rsidR="00713DCC"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0C74B4D0" w14:textId="4E14BCD3" w:rsidR="00C33CDB" w:rsidRPr="00C33CDB" w:rsidRDefault="00713DCC"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c>
          <w:tcPr>
            <w:tcW w:w="5103" w:type="dxa"/>
          </w:tcPr>
          <w:p w14:paraId="74493759"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r w:rsidRPr="00C33CDB">
              <w:rPr>
                <w:rFonts w:ascii="Times New Roman" w:eastAsia="Times New Roman" w:hAnsi="Times New Roman" w:cs="Times New Roman"/>
                <w:b/>
                <w:sz w:val="24"/>
                <w:szCs w:val="24"/>
                <w:lang w:eastAsia="ru-RU"/>
              </w:rPr>
              <w:t>Наименование лица</w:t>
            </w:r>
          </w:p>
          <w:p w14:paraId="37DD3C7B" w14:textId="38FE05C5"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Адрес</w:t>
            </w:r>
            <w:r w:rsidRPr="002A7F62">
              <w:rPr>
                <w:rFonts w:ascii="Times New Roman" w:eastAsia="Times New Roman" w:hAnsi="Times New Roman" w:cs="Times New Roman"/>
                <w:sz w:val="24"/>
                <w:szCs w:val="24"/>
                <w:lang w:eastAsia="ru-RU"/>
              </w:rPr>
              <w:t xml:space="preserve"> регистрации</w:t>
            </w:r>
            <w:r w:rsidRPr="00C33CDB">
              <w:rPr>
                <w:rFonts w:ascii="Times New Roman" w:eastAsia="Times New Roman" w:hAnsi="Times New Roman" w:cs="Times New Roman"/>
                <w:sz w:val="24"/>
                <w:szCs w:val="24"/>
                <w:lang w:eastAsia="ru-RU"/>
              </w:rPr>
              <w:t>:</w:t>
            </w:r>
          </w:p>
          <w:p w14:paraId="3D660AEF"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BE3AE9"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p>
          <w:p w14:paraId="0EE3F9BF" w14:textId="77777777" w:rsidR="00C33CDB" w:rsidRPr="002A7F62"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ИНН:</w:t>
            </w:r>
          </w:p>
          <w:p w14:paraId="557E3843" w14:textId="6180E2D8"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КПП:   </w:t>
            </w:r>
          </w:p>
          <w:p w14:paraId="66414AD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ОГРН: </w:t>
            </w:r>
          </w:p>
          <w:p w14:paraId="71E1E908"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Расчетный счет: </w:t>
            </w:r>
          </w:p>
          <w:p w14:paraId="02B5D591"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Банк: </w:t>
            </w:r>
          </w:p>
          <w:p w14:paraId="5AB4B673" w14:textId="109AE1A0"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БИК: </w:t>
            </w:r>
          </w:p>
          <w:p w14:paraId="61C82E25"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Корр. Счет: </w:t>
            </w:r>
          </w:p>
          <w:p w14:paraId="579F2F83"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Электронная почта: </w:t>
            </w:r>
          </w:p>
          <w:p w14:paraId="10EE87EA"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7AF95EBF" w14:textId="77777777" w:rsidR="00F378DB" w:rsidRPr="002A7F62" w:rsidRDefault="00F378DB" w:rsidP="00D55D46">
            <w:pPr>
              <w:spacing w:after="0" w:line="240" w:lineRule="auto"/>
              <w:jc w:val="both"/>
              <w:rPr>
                <w:rFonts w:ascii="Times New Roman" w:eastAsia="Times New Roman" w:hAnsi="Times New Roman" w:cs="Times New Roman"/>
                <w:b/>
                <w:i/>
                <w:color w:val="EE0000"/>
                <w:sz w:val="24"/>
                <w:szCs w:val="24"/>
                <w:lang w:eastAsia="ru-RU"/>
              </w:rPr>
            </w:pPr>
          </w:p>
          <w:p w14:paraId="306D9AC1" w14:textId="36411CC4" w:rsidR="00C33CDB" w:rsidRPr="00C33CDB" w:rsidRDefault="00C33CDB" w:rsidP="00D55D46">
            <w:pPr>
              <w:spacing w:after="0" w:line="240" w:lineRule="auto"/>
              <w:jc w:val="both"/>
              <w:rPr>
                <w:rFonts w:ascii="Times New Roman" w:eastAsia="Times New Roman" w:hAnsi="Times New Roman" w:cs="Times New Roman"/>
                <w:b/>
                <w:i/>
                <w:color w:val="EE0000"/>
                <w:sz w:val="24"/>
                <w:szCs w:val="24"/>
                <w:lang w:eastAsia="ru-RU"/>
              </w:rPr>
            </w:pPr>
            <w:r w:rsidRPr="00C33CDB">
              <w:rPr>
                <w:rFonts w:ascii="Times New Roman" w:eastAsia="Times New Roman" w:hAnsi="Times New Roman" w:cs="Times New Roman"/>
                <w:b/>
                <w:i/>
                <w:color w:val="EE0000"/>
                <w:sz w:val="24"/>
                <w:szCs w:val="24"/>
                <w:lang w:eastAsia="ru-RU"/>
              </w:rPr>
              <w:t>Должность</w:t>
            </w:r>
          </w:p>
          <w:p w14:paraId="77D6B21B"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027BA767" w14:textId="77777777" w:rsidR="00C33CDB" w:rsidRPr="00C33CDB" w:rsidRDefault="00C33CDB" w:rsidP="00D55D46">
            <w:pPr>
              <w:spacing w:after="0" w:line="240" w:lineRule="auto"/>
              <w:ind w:firstLine="6"/>
              <w:jc w:val="both"/>
              <w:rPr>
                <w:rFonts w:ascii="Times New Roman" w:eastAsia="Times New Roman" w:hAnsi="Times New Roman" w:cs="Times New Roman"/>
                <w:b/>
                <w:sz w:val="24"/>
                <w:szCs w:val="24"/>
                <w:lang w:eastAsia="ru-RU"/>
              </w:rPr>
            </w:pPr>
          </w:p>
          <w:p w14:paraId="5CD1DBFB"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 xml:space="preserve">________________ /___________/   </w:t>
            </w:r>
          </w:p>
          <w:p w14:paraId="79F1038D" w14:textId="77777777" w:rsidR="00C33CDB" w:rsidRPr="00C33CDB" w:rsidRDefault="00C33CDB" w:rsidP="00D55D46">
            <w:pPr>
              <w:spacing w:after="0" w:line="240" w:lineRule="auto"/>
              <w:ind w:firstLine="6"/>
              <w:jc w:val="both"/>
              <w:rPr>
                <w:rFonts w:ascii="Times New Roman" w:eastAsia="Times New Roman" w:hAnsi="Times New Roman" w:cs="Times New Roman"/>
                <w:sz w:val="24"/>
                <w:szCs w:val="24"/>
                <w:lang w:eastAsia="ru-RU"/>
              </w:rPr>
            </w:pPr>
            <w:r w:rsidRPr="00C33CDB">
              <w:rPr>
                <w:rFonts w:ascii="Times New Roman" w:eastAsia="Times New Roman" w:hAnsi="Times New Roman" w:cs="Times New Roman"/>
                <w:sz w:val="24"/>
                <w:szCs w:val="24"/>
                <w:lang w:eastAsia="ru-RU"/>
              </w:rPr>
              <w:t>М.П.</w:t>
            </w:r>
          </w:p>
        </w:tc>
      </w:tr>
    </w:tbl>
    <w:p w14:paraId="715E6D39" w14:textId="49E7D769" w:rsidR="00865305" w:rsidRPr="002A7F62" w:rsidRDefault="00865305" w:rsidP="00D55D46">
      <w:pPr>
        <w:spacing w:after="0" w:line="240" w:lineRule="auto"/>
        <w:ind w:firstLine="6"/>
        <w:jc w:val="both"/>
        <w:rPr>
          <w:rFonts w:ascii="Times New Roman" w:eastAsia="Times New Roman" w:hAnsi="Times New Roman" w:cs="Times New Roman"/>
          <w:sz w:val="24"/>
          <w:szCs w:val="24"/>
          <w:lang w:eastAsia="ru-RU"/>
        </w:rPr>
        <w:sectPr w:rsidR="00865305" w:rsidRPr="002A7F62" w:rsidSect="0072275B">
          <w:headerReference w:type="default" r:id="rId9"/>
          <w:footerReference w:type="even" r:id="rId10"/>
          <w:pgSz w:w="11906" w:h="16838"/>
          <w:pgMar w:top="1134" w:right="851" w:bottom="1134" w:left="1418" w:header="720" w:footer="720" w:gutter="0"/>
          <w:cols w:space="720"/>
          <w:titlePg/>
          <w:docGrid w:linePitch="299"/>
        </w:sectPr>
      </w:pPr>
    </w:p>
    <w:p w14:paraId="4E911CCA" w14:textId="5B4F78A5" w:rsidR="00A07CE0" w:rsidRPr="002A7F62" w:rsidRDefault="00D23619" w:rsidP="00D55D46">
      <w:pPr>
        <w:spacing w:after="0" w:line="240" w:lineRule="auto"/>
        <w:jc w:val="center"/>
        <w:rPr>
          <w:rFonts w:ascii="Times New Roman" w:hAnsi="Times New Roman" w:cs="Times New Roman"/>
          <w:sz w:val="24"/>
          <w:szCs w:val="24"/>
        </w:rPr>
      </w:pPr>
      <w:r w:rsidRPr="002A7F62">
        <w:rPr>
          <w:rFonts w:ascii="Times New Roman" w:hAnsi="Times New Roman" w:cs="Times New Roman"/>
          <w:sz w:val="24"/>
          <w:szCs w:val="24"/>
        </w:rPr>
        <w:lastRenderedPageBreak/>
        <w:t xml:space="preserve">                                      </w:t>
      </w:r>
      <w:r w:rsidR="00A07CE0" w:rsidRPr="002A7F62">
        <w:rPr>
          <w:rFonts w:ascii="Times New Roman" w:hAnsi="Times New Roman" w:cs="Times New Roman"/>
          <w:sz w:val="24"/>
          <w:szCs w:val="24"/>
        </w:rPr>
        <w:t>Приложение № 1</w:t>
      </w:r>
    </w:p>
    <w:p w14:paraId="300A5F9B" w14:textId="506647DB" w:rsidR="00A07CE0" w:rsidRPr="002A7F62" w:rsidRDefault="00A07CE0"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E93214"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оговору от _</w:t>
      </w:r>
      <w:r w:rsidR="005F3347" w:rsidRPr="002A7F62">
        <w:rPr>
          <w:rFonts w:ascii="Times New Roman" w:eastAsia="Times New Roman" w:hAnsi="Times New Roman" w:cs="Times New Roman"/>
          <w:sz w:val="24"/>
          <w:szCs w:val="24"/>
          <w:lang w:eastAsia="ru-RU"/>
        </w:rPr>
        <w:t>__</w:t>
      </w:r>
      <w:r w:rsidR="00E93214" w:rsidRPr="002A7F62">
        <w:rPr>
          <w:rFonts w:ascii="Times New Roman" w:eastAsia="Times New Roman" w:hAnsi="Times New Roman" w:cs="Times New Roman"/>
          <w:sz w:val="24"/>
          <w:szCs w:val="24"/>
          <w:lang w:eastAsia="ru-RU"/>
        </w:rPr>
        <w:t xml:space="preserve"> ____</w:t>
      </w:r>
      <w:r w:rsidRPr="002A7F62">
        <w:rPr>
          <w:rFonts w:ascii="Times New Roman" w:eastAsia="Times New Roman" w:hAnsi="Times New Roman" w:cs="Times New Roman"/>
          <w:sz w:val="24"/>
          <w:szCs w:val="24"/>
          <w:lang w:eastAsia="ru-RU"/>
        </w:rPr>
        <w:t>_</w:t>
      </w:r>
      <w:r w:rsidR="005F3347" w:rsidRPr="002A7F62">
        <w:rPr>
          <w:rFonts w:ascii="Times New Roman" w:eastAsia="Times New Roman" w:hAnsi="Times New Roman" w:cs="Times New Roman"/>
          <w:sz w:val="24"/>
          <w:szCs w:val="24"/>
          <w:lang w:eastAsia="ru-RU"/>
        </w:rPr>
        <w:t>__</w:t>
      </w:r>
      <w:r w:rsidRPr="002A7F62">
        <w:rPr>
          <w:rFonts w:ascii="Times New Roman" w:eastAsia="Times New Roman" w:hAnsi="Times New Roman" w:cs="Times New Roman"/>
          <w:sz w:val="24"/>
          <w:szCs w:val="24"/>
          <w:lang w:eastAsia="ru-RU"/>
        </w:rPr>
        <w:t>_</w:t>
      </w:r>
      <w:r w:rsidR="00E93214"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202</w:t>
      </w:r>
      <w:r w:rsidR="00A01810" w:rsidRPr="002A7F62">
        <w:rPr>
          <w:rFonts w:ascii="Times New Roman" w:eastAsia="Times New Roman" w:hAnsi="Times New Roman" w:cs="Times New Roman"/>
          <w:sz w:val="24"/>
          <w:szCs w:val="24"/>
          <w:lang w:eastAsia="ru-RU"/>
        </w:rPr>
        <w:t>_</w:t>
      </w:r>
      <w:r w:rsidR="009822EB"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г.</w:t>
      </w:r>
      <w:r w:rsidR="00E93214" w:rsidRPr="002A7F62">
        <w:rPr>
          <w:rFonts w:ascii="Times New Roman" w:eastAsia="Times New Roman" w:hAnsi="Times New Roman" w:cs="Times New Roman"/>
          <w:sz w:val="24"/>
          <w:szCs w:val="24"/>
          <w:lang w:eastAsia="ru-RU"/>
        </w:rPr>
        <w:t xml:space="preserve"> № _____</w:t>
      </w:r>
    </w:p>
    <w:p w14:paraId="0EA2DF52" w14:textId="7EDF8E99" w:rsidR="00F87609" w:rsidRPr="002A7F62" w:rsidRDefault="00F87609" w:rsidP="00D55D46">
      <w:pPr>
        <w:spacing w:after="0" w:line="240" w:lineRule="auto"/>
        <w:rPr>
          <w:rFonts w:ascii="Times New Roman" w:hAnsi="Times New Roman" w:cs="Times New Roman"/>
          <w:sz w:val="24"/>
          <w:szCs w:val="24"/>
        </w:rPr>
      </w:pPr>
    </w:p>
    <w:p w14:paraId="0FE2B42D" w14:textId="77777777" w:rsidR="00D95A07" w:rsidRPr="00D95A07" w:rsidRDefault="00D95A07" w:rsidP="00D95A07">
      <w:pPr>
        <w:spacing w:after="0" w:line="240" w:lineRule="auto"/>
        <w:jc w:val="center"/>
        <w:rPr>
          <w:rFonts w:ascii="Times New Roman" w:eastAsia="Times New Roman" w:hAnsi="Times New Roman" w:cs="Times New Roman"/>
          <w:b/>
          <w:bCs/>
          <w:sz w:val="24"/>
          <w:szCs w:val="24"/>
          <w:lang w:eastAsia="ru-RU"/>
        </w:rPr>
      </w:pPr>
      <w:r w:rsidRPr="00D95A07">
        <w:rPr>
          <w:rFonts w:ascii="Times New Roman" w:eastAsia="Times New Roman" w:hAnsi="Times New Roman" w:cs="Times New Roman"/>
          <w:b/>
          <w:bCs/>
          <w:sz w:val="24"/>
          <w:szCs w:val="24"/>
          <w:lang w:eastAsia="ru-RU"/>
        </w:rPr>
        <w:t>Техническое задание</w:t>
      </w:r>
    </w:p>
    <w:p w14:paraId="0726DDD8" w14:textId="38C0A5AC" w:rsidR="00D95A07" w:rsidRDefault="00D95A07" w:rsidP="00D95A07">
      <w:pPr>
        <w:spacing w:after="0" w:line="240" w:lineRule="auto"/>
        <w:jc w:val="center"/>
        <w:rPr>
          <w:rFonts w:ascii="Times New Roman" w:eastAsia="Times New Roman" w:hAnsi="Times New Roman" w:cs="Times New Roman"/>
          <w:b/>
          <w:sz w:val="24"/>
          <w:szCs w:val="24"/>
          <w:lang w:eastAsia="ru-RU"/>
        </w:rPr>
      </w:pPr>
      <w:r w:rsidRPr="00D95A07">
        <w:rPr>
          <w:rFonts w:ascii="Times New Roman" w:eastAsia="Times New Roman" w:hAnsi="Times New Roman" w:cs="Times New Roman"/>
          <w:b/>
          <w:sz w:val="24"/>
          <w:szCs w:val="24"/>
          <w:lang w:eastAsia="ru-RU"/>
        </w:rPr>
        <w:t>на выполнение работ</w:t>
      </w:r>
      <w:r w:rsidR="009D1A17">
        <w:rPr>
          <w:rFonts w:ascii="Times New Roman" w:eastAsia="Times New Roman" w:hAnsi="Times New Roman" w:cs="Times New Roman"/>
          <w:b/>
          <w:sz w:val="24"/>
          <w:szCs w:val="24"/>
          <w:lang w:eastAsia="ru-RU"/>
        </w:rPr>
        <w:t xml:space="preserve"> </w:t>
      </w:r>
      <w:r w:rsidR="009D1A17" w:rsidRPr="009D1A17">
        <w:rPr>
          <w:rFonts w:ascii="Times New Roman" w:eastAsia="Times New Roman" w:hAnsi="Times New Roman" w:cs="Times New Roman"/>
          <w:b/>
          <w:sz w:val="24"/>
          <w:szCs w:val="24"/>
          <w:lang w:eastAsia="ru-RU"/>
        </w:rPr>
        <w:t xml:space="preserve">по модернизации ЩС, РШ сети электроснабжения 0,4 </w:t>
      </w:r>
      <w:proofErr w:type="spellStart"/>
      <w:r w:rsidR="009D1A17" w:rsidRPr="009D1A17">
        <w:rPr>
          <w:rFonts w:ascii="Times New Roman" w:eastAsia="Times New Roman" w:hAnsi="Times New Roman" w:cs="Times New Roman"/>
          <w:b/>
          <w:sz w:val="24"/>
          <w:szCs w:val="24"/>
          <w:lang w:eastAsia="ru-RU"/>
        </w:rPr>
        <w:t>кВ</w:t>
      </w:r>
      <w:proofErr w:type="spellEnd"/>
      <w:r w:rsidR="009D1A17" w:rsidRPr="009D1A17">
        <w:rPr>
          <w:rFonts w:ascii="Times New Roman" w:eastAsia="Times New Roman" w:hAnsi="Times New Roman" w:cs="Times New Roman"/>
          <w:b/>
          <w:sz w:val="24"/>
          <w:szCs w:val="24"/>
          <w:lang w:eastAsia="ru-RU"/>
        </w:rPr>
        <w:t xml:space="preserve"> комплекса сооружений </w:t>
      </w:r>
      <w:proofErr w:type="spellStart"/>
      <w:r w:rsidR="009D1A17" w:rsidRPr="009D1A17">
        <w:rPr>
          <w:rFonts w:ascii="Times New Roman" w:eastAsia="Times New Roman" w:hAnsi="Times New Roman" w:cs="Times New Roman"/>
          <w:b/>
          <w:sz w:val="24"/>
          <w:szCs w:val="24"/>
          <w:lang w:eastAsia="ru-RU"/>
        </w:rPr>
        <w:t>Кинопарка</w:t>
      </w:r>
      <w:proofErr w:type="spellEnd"/>
    </w:p>
    <w:p w14:paraId="16953E9B" w14:textId="77777777" w:rsidR="009D1A17" w:rsidRPr="00D95A07" w:rsidRDefault="009D1A17" w:rsidP="00D95A07">
      <w:pPr>
        <w:spacing w:after="0" w:line="240" w:lineRule="auto"/>
        <w:jc w:val="center"/>
        <w:rPr>
          <w:rFonts w:ascii="Times New Roman" w:eastAsia="Times New Roman" w:hAnsi="Times New Roman" w:cs="Times New Roman"/>
          <w:b/>
          <w:sz w:val="24"/>
          <w:szCs w:val="24"/>
          <w:lang w:eastAsia="ru-RU"/>
        </w:rPr>
      </w:pPr>
    </w:p>
    <w:tbl>
      <w:tblPr>
        <w:tblW w:w="10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3826"/>
        <w:gridCol w:w="5810"/>
      </w:tblGrid>
      <w:tr w:rsidR="009D1A17" w:rsidRPr="009D1A17" w14:paraId="0A84276E"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hideMark/>
          </w:tcPr>
          <w:p w14:paraId="533310B6"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w:t>
            </w:r>
          </w:p>
          <w:p w14:paraId="691507DB"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п/п</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6DB526B"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Наименование</w:t>
            </w:r>
          </w:p>
          <w:p w14:paraId="06F5C85D"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показателей</w:t>
            </w:r>
          </w:p>
        </w:tc>
        <w:tc>
          <w:tcPr>
            <w:tcW w:w="5810" w:type="dxa"/>
            <w:tcBorders>
              <w:top w:val="single" w:sz="4" w:space="0" w:color="000000"/>
              <w:left w:val="single" w:sz="4" w:space="0" w:color="000000"/>
              <w:bottom w:val="single" w:sz="4" w:space="0" w:color="000000"/>
              <w:right w:val="single" w:sz="4" w:space="0" w:color="000000"/>
            </w:tcBorders>
            <w:vAlign w:val="center"/>
            <w:hideMark/>
          </w:tcPr>
          <w:p w14:paraId="1E144412"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Требуемые значения</w:t>
            </w:r>
          </w:p>
        </w:tc>
      </w:tr>
      <w:tr w:rsidR="009D1A17" w:rsidRPr="009D1A17" w14:paraId="219BBF04"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AE965FB"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36F9F872"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Объект закупки</w:t>
            </w:r>
          </w:p>
        </w:tc>
        <w:tc>
          <w:tcPr>
            <w:tcW w:w="5810" w:type="dxa"/>
            <w:tcBorders>
              <w:top w:val="single" w:sz="4" w:space="0" w:color="000000"/>
              <w:left w:val="single" w:sz="4" w:space="0" w:color="000000"/>
              <w:bottom w:val="single" w:sz="4" w:space="0" w:color="000000"/>
              <w:right w:val="single" w:sz="4" w:space="0" w:color="000000"/>
            </w:tcBorders>
            <w:vAlign w:val="center"/>
            <w:hideMark/>
          </w:tcPr>
          <w:p w14:paraId="2EBCF1FA"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sz w:val="24"/>
                <w:szCs w:val="24"/>
              </w:rPr>
              <w:t xml:space="preserve">Выполнение работ по модернизации ЩС, РШ сети электроснабжения 0,4 </w:t>
            </w:r>
            <w:proofErr w:type="spellStart"/>
            <w:r w:rsidRPr="009D1A17">
              <w:rPr>
                <w:rFonts w:ascii="Times New Roman" w:eastAsia="Times New Roman" w:hAnsi="Times New Roman" w:cs="Times New Roman"/>
                <w:sz w:val="24"/>
                <w:szCs w:val="24"/>
              </w:rPr>
              <w:t>кВ</w:t>
            </w:r>
            <w:proofErr w:type="spellEnd"/>
            <w:r w:rsidRPr="009D1A17">
              <w:rPr>
                <w:rFonts w:ascii="Times New Roman" w:eastAsia="Times New Roman" w:hAnsi="Times New Roman" w:cs="Times New Roman"/>
                <w:sz w:val="24"/>
                <w:szCs w:val="24"/>
              </w:rPr>
              <w:t xml:space="preserve"> комплекса сооружений </w:t>
            </w:r>
            <w:proofErr w:type="spellStart"/>
            <w:r w:rsidRPr="009D1A17">
              <w:rPr>
                <w:rFonts w:ascii="Times New Roman" w:eastAsia="Times New Roman" w:hAnsi="Times New Roman" w:cs="Times New Roman"/>
                <w:sz w:val="24"/>
                <w:szCs w:val="24"/>
              </w:rPr>
              <w:t>Кинопарка</w:t>
            </w:r>
            <w:proofErr w:type="spellEnd"/>
          </w:p>
        </w:tc>
      </w:tr>
      <w:tr w:rsidR="009D1A17" w:rsidRPr="009D1A17" w14:paraId="116B2EC1"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EFBC2F5"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2.</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B732E49"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Код и наименование позиции КПГЗ</w:t>
            </w:r>
          </w:p>
        </w:tc>
        <w:tc>
          <w:tcPr>
            <w:tcW w:w="5810" w:type="dxa"/>
            <w:tcBorders>
              <w:top w:val="single" w:sz="4" w:space="0" w:color="000000"/>
              <w:left w:val="single" w:sz="4" w:space="0" w:color="000000"/>
              <w:bottom w:val="single" w:sz="4" w:space="0" w:color="000000"/>
              <w:right w:val="single" w:sz="4" w:space="0" w:color="000000"/>
            </w:tcBorders>
            <w:vAlign w:val="center"/>
          </w:tcPr>
          <w:p w14:paraId="1CC374F9"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sz w:val="24"/>
                <w:szCs w:val="24"/>
              </w:rPr>
              <w:t>02.03.02.05.04 СТРОИТЕЛЬСТВО РАСПРЕДЕЛИТЕЛЬНЫХ СЕТЕЙ</w:t>
            </w:r>
          </w:p>
        </w:tc>
      </w:tr>
      <w:tr w:rsidR="009D1A17" w:rsidRPr="009D1A17" w14:paraId="2E6DA066"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7ED61BA"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3.</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8CAFE94"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Наименование позиции СПГЗ</w:t>
            </w:r>
          </w:p>
        </w:tc>
        <w:tc>
          <w:tcPr>
            <w:tcW w:w="5810" w:type="dxa"/>
            <w:tcBorders>
              <w:top w:val="single" w:sz="4" w:space="0" w:color="000000"/>
              <w:left w:val="single" w:sz="4" w:space="0" w:color="000000"/>
              <w:bottom w:val="single" w:sz="4" w:space="0" w:color="000000"/>
              <w:right w:val="single" w:sz="4" w:space="0" w:color="000000"/>
            </w:tcBorders>
            <w:vAlign w:val="center"/>
          </w:tcPr>
          <w:p w14:paraId="2E953DB9"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sz w:val="24"/>
                <w:szCs w:val="24"/>
              </w:rPr>
              <w:t>Выполнение работ по строительству наружных электрических сетей, условная единица</w:t>
            </w:r>
          </w:p>
        </w:tc>
      </w:tr>
      <w:tr w:rsidR="009D1A17" w:rsidRPr="009D1A17" w14:paraId="483D3956"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3EAF39C1"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4.</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63476CA4"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Место выполнения работ</w:t>
            </w:r>
          </w:p>
        </w:tc>
        <w:tc>
          <w:tcPr>
            <w:tcW w:w="5810" w:type="dxa"/>
            <w:tcBorders>
              <w:top w:val="single" w:sz="4" w:space="0" w:color="000000"/>
              <w:left w:val="single" w:sz="4" w:space="0" w:color="000000"/>
              <w:bottom w:val="single" w:sz="4" w:space="0" w:color="000000"/>
              <w:right w:val="single" w:sz="4" w:space="0" w:color="000000"/>
            </w:tcBorders>
            <w:vAlign w:val="center"/>
          </w:tcPr>
          <w:p w14:paraId="461FAD03"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bCs/>
                <w:sz w:val="24"/>
                <w:szCs w:val="24"/>
                <w:lang w:eastAsia="ru-RU"/>
              </w:rPr>
              <w:t xml:space="preserve">Земельный участок с кадастровым номером: 77:22:0020132:108, расположенном по адресу: Российская Федерация, город Москва, </w:t>
            </w:r>
            <w:proofErr w:type="spellStart"/>
            <w:r w:rsidRPr="009D1A17">
              <w:rPr>
                <w:rFonts w:ascii="Times New Roman" w:eastAsia="Times New Roman" w:hAnsi="Times New Roman" w:cs="Times New Roman"/>
                <w:bCs/>
                <w:sz w:val="24"/>
                <w:szCs w:val="24"/>
                <w:lang w:eastAsia="ru-RU"/>
              </w:rPr>
              <w:t>вн.тер.г</w:t>
            </w:r>
            <w:proofErr w:type="spellEnd"/>
            <w:r w:rsidRPr="009D1A17">
              <w:rPr>
                <w:rFonts w:ascii="Times New Roman" w:eastAsia="Times New Roman" w:hAnsi="Times New Roman" w:cs="Times New Roman"/>
                <w:bCs/>
                <w:sz w:val="24"/>
                <w:szCs w:val="24"/>
                <w:lang w:eastAsia="ru-RU"/>
              </w:rPr>
              <w:t xml:space="preserve">. поселение </w:t>
            </w:r>
            <w:proofErr w:type="spellStart"/>
            <w:r w:rsidRPr="009D1A17">
              <w:rPr>
                <w:rFonts w:ascii="Times New Roman" w:eastAsia="Times New Roman" w:hAnsi="Times New Roman" w:cs="Times New Roman"/>
                <w:bCs/>
                <w:sz w:val="24"/>
                <w:szCs w:val="24"/>
                <w:lang w:eastAsia="ru-RU"/>
              </w:rPr>
              <w:t>Краснопахорское</w:t>
            </w:r>
            <w:proofErr w:type="spellEnd"/>
            <w:r w:rsidRPr="009D1A17">
              <w:rPr>
                <w:rFonts w:ascii="Times New Roman" w:eastAsia="Times New Roman" w:hAnsi="Times New Roman" w:cs="Times New Roman"/>
                <w:bCs/>
                <w:sz w:val="24"/>
                <w:szCs w:val="24"/>
                <w:lang w:eastAsia="ru-RU"/>
              </w:rPr>
              <w:t>, квартал 107, земельный участок 1/1/1</w:t>
            </w:r>
          </w:p>
        </w:tc>
      </w:tr>
      <w:tr w:rsidR="009D1A17" w:rsidRPr="009D1A17" w14:paraId="6DFCEC92" w14:textId="77777777" w:rsidTr="00A33661">
        <w:trPr>
          <w:trHeight w:val="480"/>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FCD6BA3"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5.</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36A72C6C"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Объем работ</w:t>
            </w:r>
          </w:p>
        </w:tc>
        <w:tc>
          <w:tcPr>
            <w:tcW w:w="5810" w:type="dxa"/>
            <w:tcBorders>
              <w:top w:val="single" w:sz="4" w:space="0" w:color="000000"/>
              <w:left w:val="single" w:sz="4" w:space="0" w:color="000000"/>
              <w:bottom w:val="single" w:sz="4" w:space="0" w:color="000000"/>
              <w:right w:val="single" w:sz="4" w:space="0" w:color="000000"/>
            </w:tcBorders>
            <w:vAlign w:val="center"/>
          </w:tcPr>
          <w:p w14:paraId="46600DC4"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sz w:val="24"/>
                <w:szCs w:val="24"/>
              </w:rPr>
              <w:t>В соответствии с Приложением № 2 к Договору</w:t>
            </w:r>
          </w:p>
        </w:tc>
      </w:tr>
      <w:tr w:rsidR="009D1A17" w:rsidRPr="009D1A17" w14:paraId="0A8156A3"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B0C8B1C"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6.</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4B418491"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Срок выполнения работ</w:t>
            </w:r>
          </w:p>
        </w:tc>
        <w:tc>
          <w:tcPr>
            <w:tcW w:w="5810" w:type="dxa"/>
            <w:tcBorders>
              <w:top w:val="single" w:sz="4" w:space="0" w:color="000000"/>
              <w:left w:val="single" w:sz="4" w:space="0" w:color="000000"/>
              <w:bottom w:val="single" w:sz="4" w:space="0" w:color="000000"/>
              <w:right w:val="single" w:sz="4" w:space="0" w:color="000000"/>
            </w:tcBorders>
            <w:vAlign w:val="center"/>
          </w:tcPr>
          <w:p w14:paraId="2B878EE3" w14:textId="77777777" w:rsidR="009D1A17" w:rsidRPr="009D1A17" w:rsidRDefault="009D1A17" w:rsidP="009D1A17">
            <w:pPr>
              <w:spacing w:after="0"/>
              <w:jc w:val="both"/>
              <w:rPr>
                <w:rFonts w:ascii="Times New Roman" w:eastAsia="Times New Roman" w:hAnsi="Times New Roman" w:cs="Times New Roman"/>
                <w:sz w:val="24"/>
                <w:szCs w:val="24"/>
              </w:rPr>
            </w:pPr>
            <w:r w:rsidRPr="009D1A17">
              <w:rPr>
                <w:rFonts w:ascii="Times New Roman" w:eastAsia="Times New Roman" w:hAnsi="Times New Roman" w:cs="Times New Roman"/>
                <w:sz w:val="24"/>
                <w:szCs w:val="24"/>
              </w:rPr>
              <w:t>с 1-го по 60-й календарный день с даты заключения Договора</w:t>
            </w:r>
          </w:p>
        </w:tc>
      </w:tr>
      <w:tr w:rsidR="009D1A17" w:rsidRPr="009D1A17" w14:paraId="09C27E42"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EE55939"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7.</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5F9CA769" w14:textId="77777777" w:rsidR="009D1A17" w:rsidRPr="009D1A17" w:rsidRDefault="009D1A17" w:rsidP="009D1A17">
            <w:pPr>
              <w:spacing w:after="0"/>
              <w:jc w:val="center"/>
              <w:rPr>
                <w:rFonts w:ascii="Times New Roman" w:eastAsia="Times New Roman" w:hAnsi="Times New Roman" w:cs="Times New Roman"/>
                <w:b/>
                <w:sz w:val="24"/>
                <w:szCs w:val="24"/>
              </w:rPr>
            </w:pPr>
            <w:commentRangeStart w:id="32"/>
            <w:r w:rsidRPr="009D1A17">
              <w:rPr>
                <w:rFonts w:ascii="Times New Roman" w:eastAsia="Times New Roman" w:hAnsi="Times New Roman" w:cs="Times New Roman"/>
                <w:b/>
                <w:sz w:val="24"/>
                <w:szCs w:val="24"/>
              </w:rPr>
              <w:t>Стандарт работ</w:t>
            </w:r>
            <w:commentRangeEnd w:id="32"/>
            <w:r w:rsidR="00A4430A">
              <w:rPr>
                <w:rStyle w:val="ad"/>
              </w:rPr>
              <w:commentReference w:id="32"/>
            </w:r>
          </w:p>
        </w:tc>
        <w:tc>
          <w:tcPr>
            <w:tcW w:w="5810" w:type="dxa"/>
            <w:tcBorders>
              <w:top w:val="single" w:sz="4" w:space="0" w:color="000000"/>
              <w:left w:val="single" w:sz="4" w:space="0" w:color="000000"/>
              <w:bottom w:val="single" w:sz="4" w:space="0" w:color="000000"/>
              <w:right w:val="single" w:sz="4" w:space="0" w:color="000000"/>
            </w:tcBorders>
            <w:vAlign w:val="center"/>
          </w:tcPr>
          <w:p w14:paraId="7C520EC1" w14:textId="77777777" w:rsidR="009D1A17" w:rsidRDefault="009D1A17" w:rsidP="009D1A17">
            <w:pPr>
              <w:spacing w:after="0"/>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Результат выполненных работ, включая применяемое оборудование, материалы, требования, предъявляемые Договором и рабочей документацией, техническими регламентами, стандартами, строительными нормами и правилами, и другими положениями, действующих в российской Федерации и г. Москва, нормативных документов и правил к уровню качества работ, санитарными нормами, требований пожарной безопасности и правилами охраны труда.</w:t>
            </w:r>
          </w:p>
          <w:p w14:paraId="43B86E83" w14:textId="080CDDE5" w:rsidR="000E3BBD" w:rsidRPr="000E3BBD" w:rsidRDefault="000E3BBD" w:rsidP="000E3BB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выполня</w:t>
            </w:r>
            <w:r w:rsidRPr="000E3BBD">
              <w:rPr>
                <w:rFonts w:ascii="Times New Roman" w:eastAsia="Times New Roman" w:hAnsi="Times New Roman" w:cs="Times New Roman"/>
                <w:sz w:val="24"/>
                <w:szCs w:val="24"/>
                <w:lang w:eastAsia="ru-RU"/>
              </w:rPr>
              <w:t xml:space="preserve">ет </w:t>
            </w:r>
            <w:r>
              <w:rPr>
                <w:rFonts w:ascii="Times New Roman" w:eastAsia="Times New Roman" w:hAnsi="Times New Roman" w:cs="Times New Roman"/>
                <w:sz w:val="24"/>
                <w:szCs w:val="24"/>
                <w:lang w:eastAsia="ru-RU"/>
              </w:rPr>
              <w:t>работы</w:t>
            </w:r>
            <w:r w:rsidRPr="000E3BBD">
              <w:rPr>
                <w:rFonts w:ascii="Times New Roman" w:eastAsia="Times New Roman" w:hAnsi="Times New Roman" w:cs="Times New Roman"/>
                <w:sz w:val="24"/>
                <w:szCs w:val="24"/>
                <w:lang w:eastAsia="ru-RU"/>
              </w:rPr>
              <w:t xml:space="preserve"> по модернизации ЩС, РШ сети электроснабжения 0,4 </w:t>
            </w:r>
            <w:proofErr w:type="spellStart"/>
            <w:r w:rsidRPr="000E3BBD">
              <w:rPr>
                <w:rFonts w:ascii="Times New Roman" w:eastAsia="Times New Roman" w:hAnsi="Times New Roman" w:cs="Times New Roman"/>
                <w:sz w:val="24"/>
                <w:szCs w:val="24"/>
                <w:lang w:eastAsia="ru-RU"/>
              </w:rPr>
              <w:t>кВ</w:t>
            </w:r>
            <w:proofErr w:type="spellEnd"/>
            <w:r w:rsidRPr="000E3BBD">
              <w:rPr>
                <w:rFonts w:ascii="Times New Roman" w:eastAsia="Times New Roman" w:hAnsi="Times New Roman" w:cs="Times New Roman"/>
                <w:sz w:val="24"/>
                <w:szCs w:val="24"/>
                <w:lang w:eastAsia="ru-RU"/>
              </w:rPr>
              <w:t xml:space="preserve"> комплекса сооружений </w:t>
            </w:r>
            <w:proofErr w:type="spellStart"/>
            <w:r w:rsidRPr="000E3BBD">
              <w:rPr>
                <w:rFonts w:ascii="Times New Roman" w:eastAsia="Times New Roman" w:hAnsi="Times New Roman" w:cs="Times New Roman"/>
                <w:sz w:val="24"/>
                <w:szCs w:val="24"/>
                <w:lang w:eastAsia="ru-RU"/>
              </w:rPr>
              <w:t>Кинопарка</w:t>
            </w:r>
            <w:proofErr w:type="spellEnd"/>
            <w:r w:rsidRPr="000E3BBD">
              <w:rPr>
                <w:rFonts w:ascii="Times New Roman" w:eastAsia="Times New Roman" w:hAnsi="Times New Roman" w:cs="Times New Roman"/>
                <w:sz w:val="24"/>
                <w:szCs w:val="24"/>
                <w:lang w:eastAsia="ru-RU"/>
              </w:rPr>
              <w:t xml:space="preserve"> (далее – </w:t>
            </w:r>
            <w:proofErr w:type="spellStart"/>
            <w:r>
              <w:rPr>
                <w:rFonts w:ascii="Times New Roman" w:eastAsia="Times New Roman" w:hAnsi="Times New Roman" w:cs="Times New Roman"/>
                <w:sz w:val="24"/>
                <w:szCs w:val="24"/>
                <w:lang w:eastAsia="ru-RU"/>
              </w:rPr>
              <w:t>рыботы</w:t>
            </w:r>
            <w:proofErr w:type="spellEnd"/>
            <w:r w:rsidRPr="000E3BBD">
              <w:rPr>
                <w:rFonts w:ascii="Times New Roman" w:eastAsia="Times New Roman" w:hAnsi="Times New Roman" w:cs="Times New Roman"/>
                <w:sz w:val="24"/>
                <w:szCs w:val="24"/>
                <w:lang w:eastAsia="ru-RU"/>
              </w:rPr>
              <w:t>) в порядке и на</w:t>
            </w:r>
            <w:r>
              <w:rPr>
                <w:rFonts w:ascii="Times New Roman" w:eastAsia="Times New Roman" w:hAnsi="Times New Roman" w:cs="Times New Roman"/>
                <w:sz w:val="24"/>
                <w:szCs w:val="24"/>
                <w:lang w:eastAsia="ru-RU"/>
              </w:rPr>
              <w:t xml:space="preserve"> </w:t>
            </w:r>
            <w:r w:rsidRPr="000E3BBD">
              <w:rPr>
                <w:rFonts w:ascii="Times New Roman" w:eastAsia="Times New Roman" w:hAnsi="Times New Roman" w:cs="Times New Roman"/>
                <w:sz w:val="24"/>
                <w:szCs w:val="24"/>
                <w:lang w:eastAsia="ru-RU"/>
              </w:rPr>
              <w:t>условиях, предусмотренных Договором и настоящим Техническим заданием, а также в соответствии с требованиями актов, указанных в разделе 1</w:t>
            </w:r>
            <w:r>
              <w:rPr>
                <w:rFonts w:ascii="Times New Roman" w:eastAsia="Times New Roman" w:hAnsi="Times New Roman" w:cs="Times New Roman"/>
                <w:sz w:val="24"/>
                <w:szCs w:val="24"/>
                <w:lang w:eastAsia="ru-RU"/>
              </w:rPr>
              <w:t>3</w:t>
            </w:r>
            <w:r w:rsidRPr="000E3BBD">
              <w:rPr>
                <w:rFonts w:ascii="Times New Roman" w:eastAsia="Times New Roman" w:hAnsi="Times New Roman" w:cs="Times New Roman"/>
                <w:sz w:val="24"/>
                <w:szCs w:val="24"/>
                <w:lang w:eastAsia="ru-RU"/>
              </w:rPr>
              <w:t xml:space="preserve"> настоящего Технического задания.</w:t>
            </w:r>
          </w:p>
          <w:p w14:paraId="15169D18" w14:textId="029CF00C" w:rsidR="000E3BBD" w:rsidRDefault="000E3BBD" w:rsidP="000E3BBD">
            <w:pPr>
              <w:spacing w:after="0"/>
              <w:jc w:val="both"/>
              <w:rPr>
                <w:rFonts w:ascii="Times New Roman" w:eastAsia="Times New Roman" w:hAnsi="Times New Roman" w:cs="Times New Roman"/>
                <w:sz w:val="24"/>
                <w:szCs w:val="24"/>
                <w:lang w:eastAsia="ru-RU"/>
              </w:rPr>
            </w:pPr>
            <w:r w:rsidRPr="000E3BBD">
              <w:rPr>
                <w:rFonts w:ascii="Times New Roman" w:eastAsia="Times New Roman" w:hAnsi="Times New Roman" w:cs="Times New Roman"/>
                <w:sz w:val="24"/>
                <w:szCs w:val="24"/>
                <w:lang w:eastAsia="ru-RU"/>
              </w:rPr>
              <w:t xml:space="preserve">Для взаимодействия с Заказчиком </w:t>
            </w:r>
            <w:r>
              <w:rPr>
                <w:rFonts w:ascii="Times New Roman" w:eastAsia="Times New Roman" w:hAnsi="Times New Roman" w:cs="Times New Roman"/>
                <w:sz w:val="24"/>
                <w:szCs w:val="24"/>
                <w:lang w:eastAsia="ru-RU"/>
              </w:rPr>
              <w:t>Подрядчик</w:t>
            </w:r>
            <w:r w:rsidRPr="000E3BBD">
              <w:rPr>
                <w:rFonts w:ascii="Times New Roman" w:eastAsia="Times New Roman" w:hAnsi="Times New Roman" w:cs="Times New Roman"/>
                <w:sz w:val="24"/>
                <w:szCs w:val="24"/>
                <w:lang w:eastAsia="ru-RU"/>
              </w:rPr>
              <w:t xml:space="preserve"> обязан в течение 1 (одного) рабочего дня с даты заключения Договора назначить ответственное контактное лицо, выделить номер телефона, адрес электронной почты для приема данных (заявок, запросов, писем) в </w:t>
            </w:r>
            <w:r w:rsidRPr="000E3BBD">
              <w:rPr>
                <w:rFonts w:ascii="Times New Roman" w:eastAsia="Times New Roman" w:hAnsi="Times New Roman" w:cs="Times New Roman"/>
                <w:sz w:val="24"/>
                <w:szCs w:val="24"/>
                <w:lang w:eastAsia="ru-RU"/>
              </w:rPr>
              <w:lastRenderedPageBreak/>
              <w:t>электронной форме и уведомить об этом Заказчика согласно требованиям статьи «Прочие условия» Договора. Об изменении контактной информации Исполнитель должен уведомить Заказчика в течение 1 (одного) рабочего дня со дня возникновения таких изменений.</w:t>
            </w:r>
          </w:p>
          <w:p w14:paraId="7FCB42A7" w14:textId="33C90930" w:rsidR="000E3BBD" w:rsidRDefault="000E3BBD" w:rsidP="000E3BB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Pr="004E17AC">
              <w:rPr>
                <w:rFonts w:ascii="Times New Roman" w:eastAsia="Times New Roman" w:hAnsi="Times New Roman" w:cs="Times New Roman"/>
                <w:sz w:val="24"/>
                <w:szCs w:val="24"/>
                <w:lang w:eastAsia="ru-RU"/>
              </w:rPr>
              <w:t xml:space="preserve"> своими силами и за свой счет обеспечивает прибытие на объект специалистов, предоставляет материалы (в том числе запасные части, расходные материалы, комплектующие изделия), оборудование, автотранспорт, приспособления и инструменты, необходимые для </w:t>
            </w:r>
            <w:r>
              <w:rPr>
                <w:rFonts w:ascii="Times New Roman" w:eastAsia="Times New Roman" w:hAnsi="Times New Roman" w:cs="Times New Roman"/>
                <w:sz w:val="24"/>
                <w:szCs w:val="24"/>
                <w:lang w:eastAsia="ru-RU"/>
              </w:rPr>
              <w:t>выполне</w:t>
            </w:r>
            <w:r w:rsidRPr="004E17AC">
              <w:rPr>
                <w:rFonts w:ascii="Times New Roman" w:eastAsia="Times New Roman" w:hAnsi="Times New Roman" w:cs="Times New Roman"/>
                <w:sz w:val="24"/>
                <w:szCs w:val="24"/>
                <w:lang w:eastAsia="ru-RU"/>
              </w:rPr>
              <w:t xml:space="preserve">ния </w:t>
            </w:r>
            <w:r>
              <w:rPr>
                <w:rFonts w:ascii="Times New Roman" w:eastAsia="Times New Roman" w:hAnsi="Times New Roman" w:cs="Times New Roman"/>
                <w:sz w:val="24"/>
                <w:szCs w:val="24"/>
                <w:lang w:eastAsia="ru-RU"/>
              </w:rPr>
              <w:t>работ</w:t>
            </w:r>
            <w:r w:rsidRPr="004E17AC">
              <w:rPr>
                <w:rFonts w:ascii="Times New Roman" w:eastAsia="Times New Roman" w:hAnsi="Times New Roman" w:cs="Times New Roman"/>
                <w:sz w:val="24"/>
                <w:szCs w:val="24"/>
                <w:lang w:eastAsia="ru-RU"/>
              </w:rPr>
              <w:t>.</w:t>
            </w:r>
          </w:p>
          <w:p w14:paraId="17CF60D5" w14:textId="0AB32304" w:rsidR="000E3BBD" w:rsidRPr="009D1A17" w:rsidRDefault="000E3BBD" w:rsidP="00E3754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выполня</w:t>
            </w:r>
            <w:r w:rsidRPr="000E3BBD">
              <w:rPr>
                <w:rFonts w:ascii="Times New Roman" w:eastAsia="Times New Roman" w:hAnsi="Times New Roman" w:cs="Times New Roman"/>
                <w:sz w:val="24"/>
                <w:szCs w:val="24"/>
                <w:lang w:eastAsia="ru-RU"/>
              </w:rPr>
              <w:t xml:space="preserve">ет </w:t>
            </w:r>
            <w:r>
              <w:rPr>
                <w:rFonts w:ascii="Times New Roman" w:eastAsia="Times New Roman" w:hAnsi="Times New Roman" w:cs="Times New Roman"/>
                <w:sz w:val="24"/>
                <w:szCs w:val="24"/>
                <w:lang w:eastAsia="ru-RU"/>
              </w:rPr>
              <w:t>работы</w:t>
            </w:r>
            <w:r w:rsidRPr="000E3BBD">
              <w:rPr>
                <w:rFonts w:ascii="Times New Roman" w:eastAsia="Times New Roman" w:hAnsi="Times New Roman" w:cs="Times New Roman"/>
                <w:sz w:val="24"/>
                <w:szCs w:val="24"/>
                <w:lang w:eastAsia="ru-RU"/>
              </w:rPr>
              <w:t xml:space="preserve"> с соблюдением правил действующего внутреннего распорядка, пропускного и внутриобъектового режимов, техники безопасности, правил пожарной безопасности, внутренних положений и инструкций Заказчика.</w:t>
            </w:r>
          </w:p>
        </w:tc>
      </w:tr>
      <w:tr w:rsidR="009D1A17" w:rsidRPr="009D1A17" w14:paraId="668BC5D8" w14:textId="77777777" w:rsidTr="00A33661">
        <w:trPr>
          <w:trHeight w:val="701"/>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5726A45"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lastRenderedPageBreak/>
              <w:t>8.</w:t>
            </w:r>
          </w:p>
        </w:tc>
        <w:tc>
          <w:tcPr>
            <w:tcW w:w="3826" w:type="dxa"/>
            <w:tcBorders>
              <w:top w:val="single" w:sz="4" w:space="0" w:color="000000"/>
              <w:left w:val="single" w:sz="4" w:space="0" w:color="000000"/>
              <w:bottom w:val="single" w:sz="4" w:space="0" w:color="000000"/>
              <w:right w:val="single" w:sz="4" w:space="0" w:color="000000"/>
            </w:tcBorders>
            <w:vAlign w:val="center"/>
            <w:hideMark/>
          </w:tcPr>
          <w:p w14:paraId="116386B3"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Состав работ</w:t>
            </w:r>
          </w:p>
        </w:tc>
        <w:tc>
          <w:tcPr>
            <w:tcW w:w="5810" w:type="dxa"/>
            <w:tcBorders>
              <w:top w:val="single" w:sz="4" w:space="0" w:color="000000"/>
              <w:left w:val="single" w:sz="4" w:space="0" w:color="000000"/>
              <w:bottom w:val="single" w:sz="4" w:space="0" w:color="000000"/>
              <w:right w:val="single" w:sz="4" w:space="0" w:color="000000"/>
            </w:tcBorders>
            <w:vAlign w:val="center"/>
          </w:tcPr>
          <w:p w14:paraId="160F5DBC" w14:textId="746AF936" w:rsidR="009D1A17" w:rsidRPr="009D1A17" w:rsidRDefault="008B0DF3" w:rsidP="00433198">
            <w:pPr>
              <w:spacing w:after="0" w:line="240" w:lineRule="auto"/>
              <w:ind w:right="34"/>
              <w:contextualSpacing/>
              <w:jc w:val="both"/>
              <w:rPr>
                <w:rFonts w:ascii="Times New Roman" w:eastAsia="Times New Roman" w:hAnsi="Times New Roman" w:cs="Times New Roman"/>
                <w:sz w:val="24"/>
                <w:szCs w:val="24"/>
                <w:lang w:eastAsia="ru-RU"/>
              </w:rPr>
            </w:pPr>
            <w:r w:rsidRPr="008B0DF3">
              <w:rPr>
                <w:rFonts w:ascii="Times New Roman" w:eastAsia="Times New Roman" w:hAnsi="Times New Roman" w:cs="Times New Roman"/>
                <w:sz w:val="24"/>
                <w:szCs w:val="24"/>
                <w:lang w:eastAsia="ru-RU"/>
              </w:rPr>
              <w:t>В соответствии с Приложением № 1 к настоящему Техническому заданию</w:t>
            </w:r>
          </w:p>
        </w:tc>
      </w:tr>
      <w:tr w:rsidR="009D1A17" w:rsidRPr="009D1A17" w14:paraId="23E60FB3" w14:textId="77777777" w:rsidTr="00A33661">
        <w:trPr>
          <w:trHeight w:val="537"/>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1B31DEED"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9.</w:t>
            </w:r>
          </w:p>
        </w:tc>
        <w:tc>
          <w:tcPr>
            <w:tcW w:w="3826" w:type="dxa"/>
            <w:tcBorders>
              <w:top w:val="single" w:sz="4" w:space="0" w:color="000000"/>
              <w:left w:val="single" w:sz="4" w:space="0" w:color="000000"/>
              <w:bottom w:val="single" w:sz="4" w:space="0" w:color="000000"/>
              <w:right w:val="single" w:sz="4" w:space="0" w:color="000000"/>
            </w:tcBorders>
            <w:vAlign w:val="center"/>
          </w:tcPr>
          <w:p w14:paraId="6341F805"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Порядок сдачи-приемки работ</w:t>
            </w:r>
          </w:p>
        </w:tc>
        <w:tc>
          <w:tcPr>
            <w:tcW w:w="5810" w:type="dxa"/>
            <w:tcBorders>
              <w:top w:val="single" w:sz="4" w:space="0" w:color="000000"/>
              <w:left w:val="single" w:sz="4" w:space="0" w:color="000000"/>
              <w:bottom w:val="single" w:sz="4" w:space="0" w:color="000000"/>
              <w:right w:val="single" w:sz="4" w:space="0" w:color="000000"/>
            </w:tcBorders>
            <w:vAlign w:val="center"/>
          </w:tcPr>
          <w:p w14:paraId="74D4D46B" w14:textId="77777777" w:rsidR="009D1A17" w:rsidRPr="009D1A17" w:rsidRDefault="009D1A17" w:rsidP="009D1A17">
            <w:pPr>
              <w:spacing w:after="0"/>
              <w:jc w:val="both"/>
              <w:rPr>
                <w:rFonts w:ascii="Times New Roman" w:eastAsia="Times New Roman" w:hAnsi="Times New Roman" w:cs="Times New Roman"/>
                <w:iCs/>
                <w:sz w:val="24"/>
                <w:szCs w:val="24"/>
                <w:lang w:eastAsia="ru-RU"/>
              </w:rPr>
            </w:pPr>
            <w:r w:rsidRPr="009D1A17">
              <w:rPr>
                <w:rFonts w:ascii="Times New Roman" w:eastAsia="Times New Roman" w:hAnsi="Times New Roman" w:cs="Times New Roman"/>
                <w:sz w:val="24"/>
                <w:szCs w:val="24"/>
                <w:lang w:eastAsia="ru-RU"/>
              </w:rPr>
              <w:t>В соответствии с разделом 4 Договора</w:t>
            </w:r>
          </w:p>
        </w:tc>
      </w:tr>
      <w:tr w:rsidR="009D1A17" w:rsidRPr="009D1A17" w14:paraId="7E109F0E" w14:textId="77777777" w:rsidTr="00A33661">
        <w:trPr>
          <w:trHeight w:val="577"/>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BF4FF32"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10.</w:t>
            </w:r>
          </w:p>
        </w:tc>
        <w:tc>
          <w:tcPr>
            <w:tcW w:w="3826" w:type="dxa"/>
            <w:tcBorders>
              <w:top w:val="single" w:sz="4" w:space="0" w:color="000000"/>
              <w:left w:val="single" w:sz="4" w:space="0" w:color="000000"/>
              <w:bottom w:val="single" w:sz="4" w:space="0" w:color="000000"/>
              <w:right w:val="single" w:sz="4" w:space="0" w:color="000000"/>
            </w:tcBorders>
            <w:vAlign w:val="center"/>
          </w:tcPr>
          <w:p w14:paraId="10EF11B6"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Объем и сроки гарантий качества</w:t>
            </w:r>
          </w:p>
        </w:tc>
        <w:tc>
          <w:tcPr>
            <w:tcW w:w="5810" w:type="dxa"/>
            <w:tcBorders>
              <w:top w:val="single" w:sz="4" w:space="0" w:color="000000"/>
              <w:left w:val="single" w:sz="4" w:space="0" w:color="000000"/>
              <w:bottom w:val="single" w:sz="4" w:space="0" w:color="auto"/>
              <w:right w:val="single" w:sz="4" w:space="0" w:color="000000"/>
            </w:tcBorders>
            <w:vAlign w:val="center"/>
          </w:tcPr>
          <w:p w14:paraId="3E871FDA" w14:textId="77777777" w:rsidR="009D1A17" w:rsidRPr="009D1A17" w:rsidRDefault="009D1A17" w:rsidP="009D1A17">
            <w:pPr>
              <w:tabs>
                <w:tab w:val="left" w:pos="6480"/>
              </w:tabs>
              <w:spacing w:after="0" w:line="240" w:lineRule="auto"/>
              <w:ind w:left="33"/>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1. Требуемый гарантийный срок на выполненные работы – не менее 24 месяцев.</w:t>
            </w:r>
          </w:p>
          <w:p w14:paraId="60DDB287" w14:textId="77777777" w:rsidR="009D1A17" w:rsidRPr="009D1A17" w:rsidRDefault="009D1A17" w:rsidP="009D1A17">
            <w:pPr>
              <w:tabs>
                <w:tab w:val="left" w:pos="6480"/>
              </w:tabs>
              <w:spacing w:after="0" w:line="240" w:lineRule="auto"/>
              <w:ind w:left="33"/>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2. Подрядчик должен обеспечить:</w:t>
            </w:r>
          </w:p>
          <w:p w14:paraId="3416D80F" w14:textId="77777777" w:rsidR="009D1A17" w:rsidRPr="009D1A17" w:rsidRDefault="009D1A17" w:rsidP="009D1A17">
            <w:pPr>
              <w:numPr>
                <w:ilvl w:val="1"/>
                <w:numId w:val="45"/>
              </w:numPr>
              <w:spacing w:after="0" w:line="240" w:lineRule="auto"/>
              <w:ind w:left="33" w:firstLine="0"/>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Соответствие выполненных работ и конструктивных элементов проекту, требованиям нормативно-технических документов, технологических карт.</w:t>
            </w:r>
          </w:p>
          <w:p w14:paraId="6B6B8A51" w14:textId="77777777" w:rsidR="009D1A17" w:rsidRPr="009D1A17" w:rsidRDefault="009D1A17" w:rsidP="009D1A17">
            <w:pPr>
              <w:numPr>
                <w:ilvl w:val="1"/>
                <w:numId w:val="45"/>
              </w:numPr>
              <w:spacing w:after="0" w:line="240" w:lineRule="auto"/>
              <w:ind w:left="33" w:firstLine="0"/>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Нормальную работу оборудования в течение срока, оговоренного в паспорте на изделие, ТУ и т.д. Подрядчик обязан в течение гарантийного срока, по требованию Заказчика, за свой счет устранить недостатки оборудования, либо заменить оборудование на качественное;</w:t>
            </w:r>
          </w:p>
          <w:p w14:paraId="17A64196" w14:textId="77777777" w:rsidR="009D1A17" w:rsidRPr="009D1A17" w:rsidRDefault="009D1A17" w:rsidP="009D1A17">
            <w:pPr>
              <w:numPr>
                <w:ilvl w:val="1"/>
                <w:numId w:val="45"/>
              </w:numPr>
              <w:spacing w:after="0" w:line="240" w:lineRule="auto"/>
              <w:ind w:left="33" w:firstLine="0"/>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Соблюдение сроков сдачи Заказчику законченных строительством этапов и объекта в целом;</w:t>
            </w:r>
          </w:p>
          <w:p w14:paraId="602ECA38" w14:textId="77777777" w:rsidR="009D1A17" w:rsidRPr="009D1A17" w:rsidRDefault="009D1A17" w:rsidP="009D1A17">
            <w:pPr>
              <w:spacing w:after="0"/>
              <w:jc w:val="both"/>
              <w:rPr>
                <w:rFonts w:ascii="Times New Roman" w:eastAsia="Times New Roman" w:hAnsi="Times New Roman" w:cs="Times New Roman"/>
                <w:i/>
                <w:iCs/>
                <w:sz w:val="24"/>
                <w:szCs w:val="24"/>
                <w:lang w:eastAsia="ru-RU"/>
              </w:rPr>
            </w:pPr>
            <w:r w:rsidRPr="009D1A17">
              <w:rPr>
                <w:rFonts w:ascii="Times New Roman" w:eastAsia="Times New Roman" w:hAnsi="Times New Roman" w:cs="Times New Roman"/>
                <w:sz w:val="24"/>
                <w:szCs w:val="24"/>
                <w:lang w:eastAsia="ru-RU"/>
              </w:rPr>
              <w:t>Устранение за свой счёт дефектов по вине Подрядчика, выявленных в процессе эксплуатации в течение гарантийного срока.</w:t>
            </w:r>
          </w:p>
        </w:tc>
      </w:tr>
      <w:tr w:rsidR="009D1A17" w:rsidRPr="009D1A17" w14:paraId="3DE97044"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EB2DEAF"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11.</w:t>
            </w:r>
          </w:p>
        </w:tc>
        <w:tc>
          <w:tcPr>
            <w:tcW w:w="3826" w:type="dxa"/>
            <w:tcBorders>
              <w:top w:val="single" w:sz="4" w:space="0" w:color="000000"/>
              <w:left w:val="single" w:sz="4" w:space="0" w:color="000000"/>
              <w:bottom w:val="single" w:sz="4" w:space="0" w:color="000000"/>
              <w:right w:val="single" w:sz="4" w:space="0" w:color="000000"/>
            </w:tcBorders>
            <w:vAlign w:val="center"/>
          </w:tcPr>
          <w:p w14:paraId="0F15D07F"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Требования к безопасности выполнения работ</w:t>
            </w:r>
          </w:p>
        </w:tc>
        <w:tc>
          <w:tcPr>
            <w:tcW w:w="5810" w:type="dxa"/>
            <w:tcBorders>
              <w:top w:val="single" w:sz="4" w:space="0" w:color="auto"/>
              <w:left w:val="single" w:sz="4" w:space="0" w:color="000000"/>
              <w:bottom w:val="single" w:sz="4" w:space="0" w:color="auto"/>
              <w:right w:val="single" w:sz="4" w:space="0" w:color="000000"/>
            </w:tcBorders>
            <w:vAlign w:val="center"/>
          </w:tcPr>
          <w:p w14:paraId="52EC4159"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sz w:val="24"/>
                <w:szCs w:val="24"/>
                <w:lang w:eastAsia="ru-RU"/>
              </w:rPr>
              <w:t>1</w:t>
            </w:r>
            <w:r w:rsidRPr="009D1A17">
              <w:rPr>
                <w:rFonts w:ascii="Times New Roman" w:eastAsia="Times New Roman" w:hAnsi="Times New Roman" w:cs="Times New Roman"/>
                <w:bCs/>
                <w:sz w:val="24"/>
                <w:szCs w:val="24"/>
                <w:lang w:eastAsia="ru-RU"/>
              </w:rPr>
              <w:t xml:space="preserve">. Необходимо наличие у подрядной и привлекаемых субподрядных организаций свидетельств о допуске к работам, выданных саморегулируемой организацией. </w:t>
            </w:r>
          </w:p>
          <w:p w14:paraId="4C93C96D"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2. Подрядчик должен обладать необходимыми профессиональными знаниями и опытом выполнения аналогичных работ.</w:t>
            </w:r>
          </w:p>
          <w:p w14:paraId="5CA3291F"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 xml:space="preserve">3. Уровень подготовки персонала Подрядчика, выполняющего работы, и его допуск на объект </w:t>
            </w:r>
            <w:r w:rsidRPr="009D1A17">
              <w:rPr>
                <w:rFonts w:ascii="Times New Roman" w:eastAsia="Times New Roman" w:hAnsi="Times New Roman" w:cs="Times New Roman"/>
                <w:bCs/>
                <w:sz w:val="24"/>
                <w:szCs w:val="24"/>
                <w:lang w:eastAsia="ru-RU"/>
              </w:rPr>
              <w:lastRenderedPageBreak/>
              <w:t>Заказчика должны соответствовать требованиям, установленным правовыми актами в области строительства.</w:t>
            </w:r>
          </w:p>
          <w:p w14:paraId="7A6D71E2"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4. Исполнение требований миграционного и трудового законодательства РФ, в том числе не привлекать и не допускать привлечения субподрядными организациями иностранных граждан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w:t>
            </w:r>
          </w:p>
          <w:p w14:paraId="53B6F352"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5. Подрядчик по требованию Заказчика обязан представить:</w:t>
            </w:r>
          </w:p>
          <w:p w14:paraId="2CA17352"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 xml:space="preserve"> - приказы о назначении ответственных сотрудников по противопожарной безопасности, охране труда. </w:t>
            </w:r>
          </w:p>
          <w:p w14:paraId="48D1E528" w14:textId="77777777" w:rsidR="009D1A17" w:rsidRPr="009D1A17" w:rsidRDefault="009D1A17" w:rsidP="009D1A17">
            <w:pPr>
              <w:spacing w:after="0" w:line="240" w:lineRule="auto"/>
              <w:ind w:left="33"/>
              <w:jc w:val="both"/>
              <w:rPr>
                <w:rFonts w:ascii="Times New Roman" w:eastAsia="Times New Roman" w:hAnsi="Times New Roman" w:cs="Times New Roman"/>
                <w:bCs/>
                <w:sz w:val="24"/>
                <w:szCs w:val="24"/>
                <w:lang w:eastAsia="ru-RU"/>
              </w:rPr>
            </w:pPr>
            <w:r w:rsidRPr="009D1A17">
              <w:rPr>
                <w:rFonts w:ascii="Times New Roman" w:eastAsia="Times New Roman" w:hAnsi="Times New Roman" w:cs="Times New Roman"/>
                <w:bCs/>
                <w:sz w:val="24"/>
                <w:szCs w:val="24"/>
                <w:lang w:eastAsia="ru-RU"/>
              </w:rPr>
              <w:t>-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а также при производстве работ (документация, подтверждающая квалификацию персонала).</w:t>
            </w:r>
          </w:p>
          <w:p w14:paraId="37511D9A" w14:textId="77777777" w:rsidR="009D1A17" w:rsidRPr="009D1A17" w:rsidRDefault="009D1A17" w:rsidP="009D1A17">
            <w:pPr>
              <w:spacing w:after="0"/>
              <w:jc w:val="both"/>
              <w:rPr>
                <w:rFonts w:ascii="Times New Roman" w:eastAsia="Times New Roman" w:hAnsi="Times New Roman" w:cs="Times New Roman"/>
                <w:i/>
                <w:iCs/>
                <w:sz w:val="24"/>
                <w:szCs w:val="24"/>
                <w:lang w:eastAsia="ru-RU"/>
              </w:rPr>
            </w:pPr>
            <w:r w:rsidRPr="009D1A17">
              <w:rPr>
                <w:rFonts w:ascii="Times New Roman" w:eastAsia="Times New Roman" w:hAnsi="Times New Roman" w:cs="Times New Roman"/>
                <w:bCs/>
                <w:sz w:val="24"/>
                <w:szCs w:val="24"/>
                <w:lang w:eastAsia="ru-RU"/>
              </w:rPr>
              <w:t>6. Подрядчик обязан разработать график выполнения работ и вести журнал производства работ, в котором отражается весь ход производства работ.</w:t>
            </w:r>
          </w:p>
        </w:tc>
      </w:tr>
      <w:tr w:rsidR="009D1A17" w:rsidRPr="009D1A17" w14:paraId="0CEE0E75"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3F84B9F1"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lastRenderedPageBreak/>
              <w:t>12.</w:t>
            </w:r>
          </w:p>
        </w:tc>
        <w:tc>
          <w:tcPr>
            <w:tcW w:w="3826" w:type="dxa"/>
            <w:tcBorders>
              <w:top w:val="single" w:sz="4" w:space="0" w:color="000000"/>
              <w:left w:val="single" w:sz="4" w:space="0" w:color="000000"/>
              <w:bottom w:val="single" w:sz="4" w:space="0" w:color="000000"/>
              <w:right w:val="single" w:sz="4" w:space="0" w:color="000000"/>
            </w:tcBorders>
            <w:vAlign w:val="center"/>
          </w:tcPr>
          <w:p w14:paraId="61DE3933"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Требования к используемым материалам и оборудованию</w:t>
            </w:r>
          </w:p>
        </w:tc>
        <w:tc>
          <w:tcPr>
            <w:tcW w:w="5810" w:type="dxa"/>
            <w:tcBorders>
              <w:top w:val="single" w:sz="4" w:space="0" w:color="auto"/>
              <w:left w:val="single" w:sz="4" w:space="0" w:color="000000"/>
              <w:bottom w:val="single" w:sz="4" w:space="0" w:color="auto"/>
              <w:right w:val="single" w:sz="4" w:space="0" w:color="000000"/>
            </w:tcBorders>
            <w:vAlign w:val="center"/>
          </w:tcPr>
          <w:p w14:paraId="254553E3" w14:textId="77777777" w:rsidR="009D1A17" w:rsidRPr="009D1A17" w:rsidRDefault="009D1A17" w:rsidP="009D1A17">
            <w:pPr>
              <w:spacing w:after="0" w:line="240" w:lineRule="auto"/>
              <w:ind w:left="33"/>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xml:space="preserve">1. Поставляемые материалы и оборудование должны быть новыми, иметь сертификаты или другую документацию, подтверждающую их качество, на оборудование – паспорта и эксплуатационную документацию. </w:t>
            </w:r>
          </w:p>
          <w:p w14:paraId="6FAFF6B1" w14:textId="77777777" w:rsidR="009D1A17" w:rsidRPr="009D1A17" w:rsidRDefault="009D1A17" w:rsidP="009D1A17">
            <w:pPr>
              <w:spacing w:after="0" w:line="240" w:lineRule="auto"/>
              <w:ind w:left="33"/>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2. Поставляемые материалы и оборудование должны соответствовать рабочей документации.</w:t>
            </w:r>
          </w:p>
          <w:p w14:paraId="4C97CC3A" w14:textId="77777777" w:rsidR="009D1A17" w:rsidRPr="009D1A17" w:rsidRDefault="009D1A17" w:rsidP="009D1A17">
            <w:pPr>
              <w:spacing w:after="0" w:line="240" w:lineRule="auto"/>
              <w:ind w:left="33"/>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3. При комплектации материалами и оборудованием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7682A482" w14:textId="77777777" w:rsidR="009D1A17" w:rsidRPr="009D1A17" w:rsidRDefault="009D1A17" w:rsidP="009D1A17">
            <w:pPr>
              <w:spacing w:after="0"/>
              <w:jc w:val="both"/>
              <w:rPr>
                <w:rFonts w:ascii="Times New Roman" w:eastAsia="Times New Roman" w:hAnsi="Times New Roman" w:cs="Times New Roman"/>
                <w:iCs/>
                <w:sz w:val="24"/>
                <w:szCs w:val="24"/>
                <w:lang w:eastAsia="ru-RU"/>
              </w:rPr>
            </w:pPr>
            <w:r w:rsidRPr="009D1A17">
              <w:rPr>
                <w:rFonts w:ascii="Times New Roman" w:eastAsia="Times New Roman" w:hAnsi="Times New Roman" w:cs="Times New Roman"/>
                <w:sz w:val="24"/>
                <w:szCs w:val="24"/>
                <w:lang w:eastAsia="ru-RU"/>
              </w:rPr>
              <w:t>4. Руководители работ от Подрядчика совместно с представителями Заказчика должны осуществлять входной контроль качества применяемых материалов, фасонных частей, изделий, оборудования и наличия необходимых документов, объемов работ, конструктивных элементов, а также сертификаты и паспорта на них.</w:t>
            </w:r>
          </w:p>
        </w:tc>
      </w:tr>
      <w:tr w:rsidR="009D1A17" w:rsidRPr="009D1A17" w14:paraId="7F7F6F21" w14:textId="77777777" w:rsidTr="00A33661">
        <w:trPr>
          <w:jc w:val="center"/>
        </w:trPr>
        <w:tc>
          <w:tcPr>
            <w:tcW w:w="708" w:type="dxa"/>
            <w:tcBorders>
              <w:top w:val="single" w:sz="4" w:space="0" w:color="000000"/>
              <w:left w:val="single" w:sz="4" w:space="0" w:color="000000"/>
              <w:bottom w:val="single" w:sz="4" w:space="0" w:color="000000"/>
              <w:right w:val="single" w:sz="4" w:space="0" w:color="000000"/>
            </w:tcBorders>
            <w:vAlign w:val="center"/>
          </w:tcPr>
          <w:p w14:paraId="23AD6277"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13.</w:t>
            </w:r>
          </w:p>
        </w:tc>
        <w:tc>
          <w:tcPr>
            <w:tcW w:w="3826" w:type="dxa"/>
            <w:tcBorders>
              <w:top w:val="single" w:sz="4" w:space="0" w:color="000000"/>
              <w:left w:val="single" w:sz="4" w:space="0" w:color="000000"/>
              <w:bottom w:val="single" w:sz="4" w:space="0" w:color="000000"/>
              <w:right w:val="single" w:sz="4" w:space="0" w:color="000000"/>
            </w:tcBorders>
            <w:vAlign w:val="center"/>
          </w:tcPr>
          <w:p w14:paraId="4DA73F67" w14:textId="77777777" w:rsidR="009D1A17" w:rsidRPr="009D1A17" w:rsidRDefault="009D1A17" w:rsidP="009D1A17">
            <w:pPr>
              <w:spacing w:after="0"/>
              <w:jc w:val="center"/>
              <w:rPr>
                <w:rFonts w:ascii="Times New Roman" w:eastAsia="Times New Roman" w:hAnsi="Times New Roman" w:cs="Times New Roman"/>
                <w:b/>
                <w:sz w:val="24"/>
                <w:szCs w:val="24"/>
              </w:rPr>
            </w:pPr>
            <w:r w:rsidRPr="009D1A17">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5810" w:type="dxa"/>
            <w:tcBorders>
              <w:top w:val="single" w:sz="4" w:space="0" w:color="auto"/>
              <w:left w:val="single" w:sz="4" w:space="0" w:color="000000"/>
              <w:bottom w:val="single" w:sz="4" w:space="0" w:color="000000"/>
              <w:right w:val="single" w:sz="4" w:space="0" w:color="000000"/>
            </w:tcBorders>
            <w:vAlign w:val="center"/>
          </w:tcPr>
          <w:p w14:paraId="1C11DA1D" w14:textId="2072C078"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Строительно-монтажные работы должны быть выполнены в соответствии с требованиями действующих нормативных правовых актов в области проектирования и строительства</w:t>
            </w:r>
            <w:r w:rsidR="00833233">
              <w:rPr>
                <w:rFonts w:ascii="Times New Roman" w:eastAsia="Times New Roman" w:hAnsi="Times New Roman" w:cs="Times New Roman"/>
                <w:sz w:val="24"/>
                <w:szCs w:val="24"/>
                <w:lang w:eastAsia="ru-RU"/>
              </w:rPr>
              <w:t xml:space="preserve"> </w:t>
            </w:r>
            <w:r w:rsidRPr="009D1A17">
              <w:rPr>
                <w:rFonts w:ascii="Times New Roman" w:eastAsia="Times New Roman" w:hAnsi="Times New Roman" w:cs="Times New Roman"/>
                <w:sz w:val="24"/>
                <w:szCs w:val="24"/>
                <w:lang w:eastAsia="ru-RU"/>
              </w:rPr>
              <w:t xml:space="preserve">в Российской Федерации, в том числе: </w:t>
            </w:r>
          </w:p>
          <w:p w14:paraId="73E94ECB" w14:textId="3C60C854"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lastRenderedPageBreak/>
              <w:t xml:space="preserve">- Федеральный закон </w:t>
            </w:r>
            <w:r w:rsidR="00833233">
              <w:rPr>
                <w:rFonts w:ascii="Times New Roman" w:eastAsia="Times New Roman" w:hAnsi="Times New Roman" w:cs="Times New Roman"/>
                <w:sz w:val="24"/>
                <w:szCs w:val="24"/>
                <w:lang w:eastAsia="ru-RU"/>
              </w:rPr>
              <w:t>№</w:t>
            </w:r>
            <w:r w:rsidRPr="009D1A17">
              <w:rPr>
                <w:rFonts w:ascii="Times New Roman" w:eastAsia="Times New Roman" w:hAnsi="Times New Roman" w:cs="Times New Roman"/>
                <w:sz w:val="24"/>
                <w:szCs w:val="24"/>
                <w:lang w:eastAsia="ru-RU"/>
              </w:rPr>
              <w:t xml:space="preserve"> 384-Ф3 «Технический регламент о безопасности зданий и сооружений»;</w:t>
            </w:r>
          </w:p>
          <w:p w14:paraId="5880ADCB" w14:textId="7BFED3D7"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ГОСТ 17441-84 «Соединения контактные электрические. Приемка и методы испытаний»</w:t>
            </w:r>
            <w:r w:rsidR="00600952">
              <w:rPr>
                <w:rFonts w:ascii="Times New Roman" w:eastAsia="Times New Roman" w:hAnsi="Times New Roman" w:cs="Times New Roman"/>
                <w:sz w:val="24"/>
                <w:szCs w:val="24"/>
                <w:lang w:eastAsia="ru-RU"/>
              </w:rPr>
              <w:t>;</w:t>
            </w:r>
          </w:p>
          <w:p w14:paraId="5B981BE3" w14:textId="7A11E214"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ГОСТ Р 12.4.026-2015 «Система стандартов безопасности труда. Цвета сигнальные, знаки безопасности и разметка технические требования и характеристики. Методы испытаний»</w:t>
            </w:r>
            <w:r w:rsidR="00600952">
              <w:rPr>
                <w:rFonts w:ascii="Times New Roman" w:eastAsia="Times New Roman" w:hAnsi="Times New Roman" w:cs="Times New Roman"/>
                <w:sz w:val="24"/>
                <w:szCs w:val="24"/>
                <w:lang w:eastAsia="ru-RU"/>
              </w:rPr>
              <w:t>;</w:t>
            </w:r>
          </w:p>
          <w:p w14:paraId="7572B6D1" w14:textId="1B1B0697"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ГОСТ Р 50571.5.52 - 2011/МЭК 60364-5-52: 2009 «ЭЛЕКТРОУСТАНОВКИ НИЗКОВОЛЬТНЫЕ»</w:t>
            </w:r>
            <w:r w:rsidR="00600952">
              <w:rPr>
                <w:rFonts w:ascii="Times New Roman" w:eastAsia="Times New Roman" w:hAnsi="Times New Roman" w:cs="Times New Roman"/>
                <w:sz w:val="24"/>
                <w:szCs w:val="24"/>
                <w:lang w:eastAsia="ru-RU"/>
              </w:rPr>
              <w:t>;</w:t>
            </w:r>
          </w:p>
          <w:p w14:paraId="4CDC6A95" w14:textId="76D882ED"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ГОСТ 32144-2013 ГОСТ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r w:rsidR="00600952">
              <w:rPr>
                <w:rFonts w:ascii="Times New Roman" w:eastAsia="Times New Roman" w:hAnsi="Times New Roman" w:cs="Times New Roman"/>
                <w:sz w:val="24"/>
                <w:szCs w:val="24"/>
                <w:lang w:eastAsia="ru-RU"/>
              </w:rPr>
              <w:t>;</w:t>
            </w:r>
          </w:p>
          <w:p w14:paraId="3EF1BD4E" w14:textId="6B23C784" w:rsidR="009D1A17" w:rsidRPr="009D1A17" w:rsidRDefault="009D1A17" w:rsidP="009D1A17">
            <w:pPr>
              <w:spacing w:after="0"/>
              <w:ind w:right="34"/>
              <w:jc w:val="both"/>
              <w:rPr>
                <w:rFonts w:ascii="Times New Roman" w:eastAsia="Times New Roman" w:hAnsi="Times New Roman" w:cs="Times New Roman"/>
                <w:sz w:val="24"/>
                <w:szCs w:val="24"/>
                <w:lang w:eastAsia="ru-RU"/>
              </w:rPr>
            </w:pPr>
            <w:r w:rsidRPr="009D1A17">
              <w:rPr>
                <w:rFonts w:ascii="Times New Roman" w:eastAsia="Times New Roman" w:hAnsi="Times New Roman" w:cs="Times New Roman"/>
                <w:sz w:val="24"/>
                <w:szCs w:val="24"/>
                <w:lang w:eastAsia="ru-RU"/>
              </w:rPr>
              <w:t xml:space="preserve">- ГОСТ Р 53310-2009 «Проходки кабельные, вводы герметичные и проходы </w:t>
            </w:r>
            <w:proofErr w:type="spellStart"/>
            <w:r w:rsidRPr="009D1A17">
              <w:rPr>
                <w:rFonts w:ascii="Times New Roman" w:eastAsia="Times New Roman" w:hAnsi="Times New Roman" w:cs="Times New Roman"/>
                <w:sz w:val="24"/>
                <w:szCs w:val="24"/>
                <w:lang w:eastAsia="ru-RU"/>
              </w:rPr>
              <w:t>шинопроводов</w:t>
            </w:r>
            <w:proofErr w:type="spellEnd"/>
            <w:r w:rsidRPr="009D1A17">
              <w:rPr>
                <w:rFonts w:ascii="Times New Roman" w:eastAsia="Times New Roman" w:hAnsi="Times New Roman" w:cs="Times New Roman"/>
                <w:sz w:val="24"/>
                <w:szCs w:val="24"/>
                <w:lang w:eastAsia="ru-RU"/>
              </w:rPr>
              <w:t>. Требования пожарной безопасности. Методы испытаний на огнестойкость»</w:t>
            </w:r>
            <w:r w:rsidR="00600952">
              <w:rPr>
                <w:rFonts w:ascii="Times New Roman" w:eastAsia="Times New Roman" w:hAnsi="Times New Roman" w:cs="Times New Roman"/>
                <w:sz w:val="24"/>
                <w:szCs w:val="24"/>
                <w:lang w:eastAsia="ru-RU"/>
              </w:rPr>
              <w:t>;</w:t>
            </w:r>
          </w:p>
          <w:p w14:paraId="5AF837BF" w14:textId="48338840" w:rsidR="00600952" w:rsidRPr="009D1A17" w:rsidRDefault="00600952" w:rsidP="009D1A17">
            <w:pPr>
              <w:spacing w:after="0"/>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lang w:eastAsia="ru-RU"/>
              </w:rPr>
              <w:t xml:space="preserve">- </w:t>
            </w:r>
            <w:r w:rsidRPr="00600952">
              <w:rPr>
                <w:rFonts w:ascii="Times New Roman" w:eastAsia="Times New Roman" w:hAnsi="Times New Roman" w:cs="Times New Roman"/>
                <w:sz w:val="24"/>
                <w:szCs w:val="24"/>
                <w:lang w:eastAsia="ru-RU"/>
              </w:rPr>
              <w:t>ГОСТ Р 53316-2021 «Электропроводки. Сохранение работоспособности в условиях стандартного температурного режима пожара</w:t>
            </w:r>
            <w:r>
              <w:rPr>
                <w:rFonts w:ascii="Times New Roman" w:eastAsia="Times New Roman" w:hAnsi="Times New Roman" w:cs="Times New Roman"/>
                <w:sz w:val="24"/>
                <w:szCs w:val="24"/>
                <w:lang w:eastAsia="ru-RU"/>
              </w:rPr>
              <w:t>»</w:t>
            </w:r>
          </w:p>
        </w:tc>
      </w:tr>
    </w:tbl>
    <w:p w14:paraId="6827A9A6" w14:textId="77777777" w:rsidR="00D95A07" w:rsidRDefault="00D95A07" w:rsidP="00D95A07">
      <w:pPr>
        <w:spacing w:after="0" w:line="240" w:lineRule="auto"/>
        <w:jc w:val="center"/>
        <w:rPr>
          <w:rFonts w:ascii="Times New Roman" w:eastAsia="Times New Roman" w:hAnsi="Times New Roman" w:cs="Times New Roman"/>
          <w:b/>
          <w:sz w:val="24"/>
          <w:szCs w:val="24"/>
          <w:lang w:eastAsia="ru-RU"/>
        </w:rPr>
      </w:pPr>
    </w:p>
    <w:p w14:paraId="37D0EA8B" w14:textId="77777777" w:rsidR="00726F29" w:rsidRPr="002A7F62" w:rsidRDefault="00726F29" w:rsidP="00D55D46">
      <w:pPr>
        <w:spacing w:after="0" w:line="240" w:lineRule="auto"/>
        <w:jc w:val="center"/>
        <w:rPr>
          <w:rFonts w:ascii="Times New Roman" w:eastAsia="Times New Roman" w:hAnsi="Times New Roman" w:cs="Times New Roman"/>
          <w:sz w:val="24"/>
          <w:szCs w:val="24"/>
          <w:lang w:eastAsia="ru-RU"/>
        </w:rPr>
      </w:pPr>
    </w:p>
    <w:p w14:paraId="28DEA0A0" w14:textId="77777777" w:rsidR="00126A93" w:rsidRPr="002A7F62" w:rsidRDefault="00126A93" w:rsidP="00D55D46">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126A93" w:rsidRPr="002A7F62" w14:paraId="319E85F8" w14:textId="77777777" w:rsidTr="00A33661">
        <w:trPr>
          <w:jc w:val="center"/>
        </w:trPr>
        <w:tc>
          <w:tcPr>
            <w:tcW w:w="4950" w:type="dxa"/>
            <w:tcMar>
              <w:top w:w="0" w:type="dxa"/>
              <w:left w:w="45" w:type="dxa"/>
              <w:bottom w:w="0" w:type="dxa"/>
              <w:right w:w="45" w:type="dxa"/>
            </w:tcMar>
          </w:tcPr>
          <w:p w14:paraId="7FC4E533"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F99D5E1" w14:textId="77777777" w:rsidR="00126A93" w:rsidRPr="002A7F62" w:rsidRDefault="00126A93"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«Кинопарк»</w:t>
            </w:r>
          </w:p>
          <w:p w14:paraId="0BAEF86D"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27D1F59"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p>
          <w:p w14:paraId="25288A8D" w14:textId="77777777" w:rsidR="00126A93" w:rsidRPr="002A7F62" w:rsidRDefault="00126A93"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1F58084F"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0F438450" w14:textId="535AA6BD" w:rsidR="00126A93" w:rsidRPr="002A7F62" w:rsidRDefault="00B667F8"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2C379AB9" w14:textId="77777777" w:rsidR="00126A93" w:rsidRPr="002A7F62" w:rsidRDefault="00126A93"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6C3784BE" w14:textId="77777777" w:rsidR="00126A93" w:rsidRPr="002A7F62" w:rsidRDefault="00126A93"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18037E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p>
          <w:p w14:paraId="7EECB3C3"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9B937CC" w14:textId="77777777" w:rsidR="00126A93" w:rsidRPr="002A7F62" w:rsidRDefault="00126A93"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5BCE2CEC" w14:textId="0F9E48C8" w:rsidR="00126A93" w:rsidRDefault="00126A93" w:rsidP="00532CE7">
      <w:pPr>
        <w:spacing w:after="0" w:line="240" w:lineRule="auto"/>
        <w:rPr>
          <w:rFonts w:ascii="Times New Roman" w:eastAsia="Times New Roman" w:hAnsi="Times New Roman" w:cs="Times New Roman"/>
          <w:sz w:val="24"/>
          <w:szCs w:val="24"/>
          <w:lang w:eastAsia="ru-RU"/>
        </w:rPr>
      </w:pPr>
    </w:p>
    <w:p w14:paraId="0108C152"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AFC1811"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43D13354"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7847D695"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56F78DA1"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35FACE15"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0ADECFE5"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E2371F7"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57F261E7"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7C907F2"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7B255E0"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20ED84F"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3A50112C"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698689A6"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78CFE197"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72248F3F" w14:textId="77777777" w:rsidR="00D7170D" w:rsidRDefault="00D7170D" w:rsidP="00532CE7">
      <w:pPr>
        <w:spacing w:after="0" w:line="240" w:lineRule="auto"/>
        <w:rPr>
          <w:rFonts w:ascii="Times New Roman" w:eastAsia="Times New Roman" w:hAnsi="Times New Roman" w:cs="Times New Roman"/>
          <w:sz w:val="24"/>
          <w:szCs w:val="24"/>
          <w:lang w:eastAsia="ru-RU"/>
        </w:rPr>
      </w:pPr>
    </w:p>
    <w:p w14:paraId="1521EE12" w14:textId="77777777" w:rsidR="00D7170D" w:rsidRPr="002A7F62" w:rsidRDefault="00D7170D" w:rsidP="00532CE7">
      <w:pPr>
        <w:spacing w:after="0" w:line="240" w:lineRule="auto"/>
        <w:rPr>
          <w:rFonts w:ascii="Times New Roman" w:eastAsia="Times New Roman" w:hAnsi="Times New Roman" w:cs="Times New Roman"/>
          <w:sz w:val="24"/>
          <w:szCs w:val="24"/>
          <w:lang w:eastAsia="ru-RU"/>
        </w:rPr>
      </w:pPr>
    </w:p>
    <w:p w14:paraId="44D49961"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r w:rsidRPr="00084985">
        <w:rPr>
          <w:rFonts w:ascii="Times New Roman" w:eastAsia="Times New Roman" w:hAnsi="Times New Roman" w:cs="Times New Roman"/>
          <w:sz w:val="24"/>
          <w:szCs w:val="24"/>
          <w:lang w:eastAsia="ru-RU"/>
        </w:rPr>
        <w:lastRenderedPageBreak/>
        <w:t>Приложение № 1</w:t>
      </w:r>
    </w:p>
    <w:p w14:paraId="2B0D04F7"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r w:rsidRPr="00084985">
        <w:rPr>
          <w:rFonts w:ascii="Times New Roman" w:eastAsia="Times New Roman" w:hAnsi="Times New Roman" w:cs="Times New Roman"/>
          <w:sz w:val="24"/>
          <w:szCs w:val="24"/>
          <w:lang w:eastAsia="ru-RU"/>
        </w:rPr>
        <w:t>к Техническому заданию</w:t>
      </w:r>
    </w:p>
    <w:p w14:paraId="2D8452B2" w14:textId="77777777" w:rsidR="002C7169" w:rsidRDefault="002C7169" w:rsidP="002C7169">
      <w:pPr>
        <w:spacing w:after="0" w:line="240" w:lineRule="auto"/>
        <w:jc w:val="right"/>
        <w:rPr>
          <w:rFonts w:ascii="Times New Roman" w:eastAsia="Times New Roman" w:hAnsi="Times New Roman" w:cs="Times New Roman"/>
          <w:i/>
          <w:iCs/>
          <w:sz w:val="24"/>
          <w:szCs w:val="24"/>
          <w:lang w:eastAsia="ru-RU"/>
        </w:rPr>
      </w:pPr>
    </w:p>
    <w:p w14:paraId="48653DC5" w14:textId="77777777" w:rsidR="002C7169" w:rsidRPr="00084985" w:rsidRDefault="002C7169" w:rsidP="002C7169">
      <w:pPr>
        <w:spacing w:after="0" w:line="240" w:lineRule="auto"/>
        <w:jc w:val="right"/>
        <w:rPr>
          <w:rFonts w:ascii="Times New Roman" w:eastAsia="Times New Roman" w:hAnsi="Times New Roman" w:cs="Times New Roman"/>
          <w:i/>
          <w:iCs/>
          <w:sz w:val="24"/>
          <w:szCs w:val="24"/>
          <w:lang w:eastAsia="ru-RU"/>
        </w:rPr>
      </w:pPr>
    </w:p>
    <w:p w14:paraId="6EFF96DD" w14:textId="77777777" w:rsidR="002C7169" w:rsidRPr="00197534" w:rsidRDefault="002C7169" w:rsidP="002C7169">
      <w:pPr>
        <w:spacing w:after="0" w:line="240" w:lineRule="auto"/>
        <w:rPr>
          <w:rFonts w:ascii="Times New Roman" w:eastAsia="Times New Roman" w:hAnsi="Times New Roman" w:cs="Times New Roman"/>
          <w:sz w:val="24"/>
          <w:szCs w:val="24"/>
          <w:lang w:eastAsia="ru-RU"/>
        </w:rPr>
      </w:pPr>
      <w:bookmarkStart w:id="33" w:name="_Hlk136437209"/>
      <w:r w:rsidRPr="002E23E6">
        <w:rPr>
          <w:rFonts w:ascii="Times New Roman" w:hAnsi="Times New Roman" w:cs="Times New Roman"/>
          <w:i/>
          <w:sz w:val="24"/>
          <w:szCs w:val="24"/>
        </w:rPr>
        <w:t>Внешний файл</w:t>
      </w:r>
    </w:p>
    <w:p w14:paraId="5E4B967E" w14:textId="77777777" w:rsidR="002C7169" w:rsidRDefault="002C7169" w:rsidP="002C7169">
      <w:pPr>
        <w:spacing w:after="0" w:line="240" w:lineRule="auto"/>
        <w:jc w:val="center"/>
        <w:rPr>
          <w:rFonts w:ascii="Times New Roman" w:hAnsi="Times New Roman" w:cs="Times New Roman"/>
          <w:b/>
          <w:spacing w:val="-8"/>
          <w:sz w:val="24"/>
          <w:szCs w:val="24"/>
        </w:rPr>
      </w:pPr>
    </w:p>
    <w:p w14:paraId="14D94382" w14:textId="77777777" w:rsidR="002C7169" w:rsidRDefault="002C7169" w:rsidP="002C7169">
      <w:pPr>
        <w:spacing w:after="0" w:line="240" w:lineRule="auto"/>
        <w:jc w:val="center"/>
        <w:rPr>
          <w:rFonts w:ascii="Times New Roman" w:hAnsi="Times New Roman" w:cs="Times New Roman"/>
          <w:b/>
          <w:spacing w:val="-8"/>
          <w:sz w:val="24"/>
          <w:szCs w:val="24"/>
        </w:rPr>
      </w:pPr>
    </w:p>
    <w:p w14:paraId="6DFF7CA2" w14:textId="77777777" w:rsidR="002C7169" w:rsidRPr="00197534" w:rsidRDefault="002C7169" w:rsidP="002C7169">
      <w:pPr>
        <w:spacing w:after="0" w:line="240" w:lineRule="auto"/>
        <w:jc w:val="center"/>
        <w:rPr>
          <w:rFonts w:ascii="Times New Roman" w:eastAsia="Times New Roman" w:hAnsi="Times New Roman" w:cs="Times New Roman"/>
          <w:sz w:val="24"/>
          <w:szCs w:val="24"/>
          <w:lang w:eastAsia="ru-RU"/>
        </w:rPr>
      </w:pPr>
      <w:r w:rsidRPr="00197534">
        <w:rPr>
          <w:rFonts w:ascii="Times New Roman" w:hAnsi="Times New Roman" w:cs="Times New Roman"/>
          <w:b/>
          <w:spacing w:val="-8"/>
          <w:sz w:val="24"/>
          <w:szCs w:val="24"/>
        </w:rPr>
        <w:t>Сметная документация</w:t>
      </w:r>
    </w:p>
    <w:p w14:paraId="7D5D4BB5"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p>
    <w:p w14:paraId="7F2E5E81"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p>
    <w:p w14:paraId="30EC6F87"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797F60D6"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26B2E6EF"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38521599"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40135FF4"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4254F785"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50A88806"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C773ECB"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35B0F22D"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04768B6"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2E88E915"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556291BC"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417DC199"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1078DE6E"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07F9DF42"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17F68A6C"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829017C"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082AF15B"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7279D479"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46D90A70"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0F72347F"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2B549C64"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8008144"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766BFED8"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281C88F3"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9BE9C14"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5076A83F"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732151D3"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604CFCCB"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048ADC61" w14:textId="77777777" w:rsidR="002C7169" w:rsidRDefault="002C7169" w:rsidP="002C7169">
      <w:pPr>
        <w:spacing w:after="0" w:line="240" w:lineRule="auto"/>
        <w:jc w:val="right"/>
        <w:rPr>
          <w:rFonts w:ascii="Times New Roman" w:eastAsia="Times New Roman" w:hAnsi="Times New Roman" w:cs="Times New Roman"/>
          <w:sz w:val="24"/>
          <w:szCs w:val="24"/>
          <w:lang w:eastAsia="ru-RU"/>
        </w:rPr>
      </w:pPr>
    </w:p>
    <w:p w14:paraId="5E35268A"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p>
    <w:p w14:paraId="381469E7"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p>
    <w:p w14:paraId="022FA0BB" w14:textId="77777777" w:rsidR="002C7169" w:rsidRPr="00084985" w:rsidRDefault="002C7169" w:rsidP="002C7169">
      <w:pPr>
        <w:spacing w:after="0" w:line="240" w:lineRule="auto"/>
        <w:jc w:val="right"/>
        <w:rPr>
          <w:rFonts w:ascii="Times New Roman" w:eastAsia="Times New Roman" w:hAnsi="Times New Roman" w:cs="Times New Roman"/>
          <w:sz w:val="24"/>
          <w:szCs w:val="24"/>
          <w:lang w:eastAsia="ru-RU"/>
        </w:rPr>
      </w:pPr>
    </w:p>
    <w:p w14:paraId="7835E94B" w14:textId="77777777" w:rsidR="002C7169" w:rsidRPr="00084985" w:rsidRDefault="002C7169" w:rsidP="002C7169">
      <w:pPr>
        <w:spacing w:after="0" w:line="240" w:lineRule="auto"/>
        <w:jc w:val="center"/>
        <w:rPr>
          <w:rFonts w:ascii="Times New Roman" w:eastAsia="Times New Roman" w:hAnsi="Times New Roman" w:cs="Times New Roman"/>
          <w:sz w:val="24"/>
          <w:szCs w:val="24"/>
          <w:lang w:eastAsia="ru-RU"/>
        </w:rPr>
      </w:pPr>
    </w:p>
    <w:tbl>
      <w:tblPr>
        <w:tblW w:w="5000" w:type="pct"/>
        <w:jc w:val="center"/>
        <w:tblLayout w:type="fixed"/>
        <w:tblCellMar>
          <w:left w:w="0" w:type="dxa"/>
          <w:right w:w="0" w:type="dxa"/>
        </w:tblCellMar>
        <w:tblLook w:val="04A0" w:firstRow="1" w:lastRow="0" w:firstColumn="1" w:lastColumn="0" w:noHBand="0" w:noVBand="1"/>
      </w:tblPr>
      <w:tblGrid>
        <w:gridCol w:w="4674"/>
        <w:gridCol w:w="4963"/>
      </w:tblGrid>
      <w:tr w:rsidR="002C7169" w:rsidRPr="00084985" w14:paraId="28CEAB11" w14:textId="77777777" w:rsidTr="0004685A">
        <w:trPr>
          <w:jc w:val="center"/>
        </w:trPr>
        <w:tc>
          <w:tcPr>
            <w:tcW w:w="4950" w:type="dxa"/>
            <w:tcMar>
              <w:top w:w="0" w:type="dxa"/>
              <w:left w:w="45" w:type="dxa"/>
              <w:bottom w:w="0" w:type="dxa"/>
              <w:right w:w="45" w:type="dxa"/>
            </w:tcMar>
          </w:tcPr>
          <w:p w14:paraId="4743C767" w14:textId="77777777" w:rsidR="002C7169" w:rsidRPr="00084985" w:rsidRDefault="002C7169" w:rsidP="0004685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84985">
              <w:rPr>
                <w:rFonts w:ascii="Times New Roman" w:eastAsia="Times New Roman" w:hAnsi="Times New Roman" w:cs="Times New Roman"/>
                <w:b/>
                <w:bCs/>
                <w:sz w:val="24"/>
                <w:szCs w:val="24"/>
                <w:lang w:eastAsia="ru-RU"/>
              </w:rPr>
              <w:t>Заказчик</w:t>
            </w:r>
          </w:p>
          <w:p w14:paraId="0E458D38" w14:textId="77777777" w:rsidR="002C7169" w:rsidRPr="00084985" w:rsidRDefault="002C7169" w:rsidP="0004685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084985">
              <w:rPr>
                <w:rFonts w:ascii="Times New Roman" w:eastAsia="Times New Roman" w:hAnsi="Times New Roman" w:cs="Times New Roman"/>
                <w:b/>
                <w:bCs/>
                <w:sz w:val="24"/>
                <w:szCs w:val="24"/>
                <w:lang w:eastAsia="ru-RU"/>
              </w:rPr>
              <w:t>АНО «Кинопарк»</w:t>
            </w:r>
          </w:p>
          <w:p w14:paraId="1D4745CF" w14:textId="77777777" w:rsidR="002C7169" w:rsidRPr="00084985" w:rsidRDefault="002C7169" w:rsidP="0004685A">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084985">
              <w:rPr>
                <w:rFonts w:ascii="Times New Roman" w:eastAsia="Times New Roman" w:hAnsi="Times New Roman" w:cs="Times New Roman"/>
                <w:b/>
                <w:bCs/>
                <w:color w:val="FF0000"/>
                <w:sz w:val="24"/>
                <w:szCs w:val="24"/>
                <w:lang w:eastAsia="ru-RU"/>
              </w:rPr>
              <w:t>Должность</w:t>
            </w:r>
          </w:p>
          <w:p w14:paraId="524DCCF9" w14:textId="77777777" w:rsidR="002C7169" w:rsidRPr="00084985" w:rsidRDefault="002C7169" w:rsidP="0004685A">
            <w:pPr>
              <w:shd w:val="clear" w:color="auto" w:fill="FFFFFF"/>
              <w:spacing w:after="0" w:line="240" w:lineRule="auto"/>
              <w:rPr>
                <w:rFonts w:ascii="Times New Roman" w:eastAsia="Times New Roman" w:hAnsi="Times New Roman" w:cs="Times New Roman"/>
                <w:b/>
                <w:bCs/>
                <w:sz w:val="24"/>
                <w:szCs w:val="24"/>
                <w:lang w:eastAsia="ru-RU"/>
              </w:rPr>
            </w:pPr>
          </w:p>
          <w:p w14:paraId="0DBD3DD5" w14:textId="77777777" w:rsidR="002C7169" w:rsidRPr="00084985" w:rsidRDefault="002C7169" w:rsidP="0004685A">
            <w:pPr>
              <w:shd w:val="clear" w:color="auto" w:fill="FFFFFF"/>
              <w:spacing w:after="0" w:line="240" w:lineRule="auto"/>
              <w:rPr>
                <w:rFonts w:ascii="Times New Roman" w:eastAsia="Times New Roman" w:hAnsi="Times New Roman" w:cs="Times New Roman"/>
                <w:b/>
                <w:bCs/>
                <w:sz w:val="24"/>
                <w:szCs w:val="24"/>
                <w:lang w:eastAsia="ru-RU"/>
              </w:rPr>
            </w:pPr>
            <w:r w:rsidRPr="00084985">
              <w:rPr>
                <w:rFonts w:ascii="Times New Roman" w:eastAsia="Times New Roman" w:hAnsi="Times New Roman" w:cs="Times New Roman"/>
                <w:b/>
                <w:bCs/>
                <w:sz w:val="24"/>
                <w:szCs w:val="24"/>
                <w:lang w:eastAsia="ru-RU"/>
              </w:rPr>
              <w:t xml:space="preserve">_________________/______________ / </w:t>
            </w:r>
          </w:p>
          <w:p w14:paraId="2FF9D1E5" w14:textId="77777777" w:rsidR="002C7169" w:rsidRPr="00084985" w:rsidRDefault="002C7169" w:rsidP="0004685A">
            <w:pPr>
              <w:shd w:val="clear" w:color="auto" w:fill="FFFFFF"/>
              <w:spacing w:after="0" w:line="240" w:lineRule="auto"/>
              <w:rPr>
                <w:rFonts w:ascii="Times New Roman" w:eastAsia="Times New Roman" w:hAnsi="Times New Roman" w:cs="Times New Roman"/>
                <w:bCs/>
                <w:sz w:val="24"/>
                <w:szCs w:val="24"/>
                <w:lang w:eastAsia="ru-RU"/>
              </w:rPr>
            </w:pPr>
            <w:r w:rsidRPr="00084985">
              <w:rPr>
                <w:rFonts w:ascii="Times New Roman" w:eastAsia="Times New Roman" w:hAnsi="Times New Roman" w:cs="Times New Roman"/>
                <w:bCs/>
                <w:sz w:val="24"/>
                <w:szCs w:val="24"/>
                <w:lang w:eastAsia="ru-RU"/>
              </w:rPr>
              <w:t>М.П.</w:t>
            </w:r>
          </w:p>
        </w:tc>
        <w:tc>
          <w:tcPr>
            <w:tcW w:w="5256" w:type="dxa"/>
            <w:tcMar>
              <w:top w:w="0" w:type="dxa"/>
              <w:left w:w="45" w:type="dxa"/>
              <w:bottom w:w="0" w:type="dxa"/>
              <w:right w:w="45" w:type="dxa"/>
            </w:tcMar>
          </w:tcPr>
          <w:p w14:paraId="1DF61CE7" w14:textId="77777777" w:rsidR="002C7169" w:rsidRPr="00084985" w:rsidRDefault="002C7169" w:rsidP="0004685A">
            <w:pPr>
              <w:shd w:val="clear" w:color="auto" w:fill="FFFFFF"/>
              <w:spacing w:after="0" w:line="240" w:lineRule="auto"/>
              <w:rPr>
                <w:rFonts w:ascii="Times New Roman" w:eastAsia="Times New Roman" w:hAnsi="Times New Roman" w:cs="Times New Roman"/>
                <w:b/>
                <w:bCs/>
                <w:sz w:val="24"/>
                <w:szCs w:val="24"/>
                <w:lang w:eastAsia="ru-RU"/>
              </w:rPr>
            </w:pPr>
            <w:r w:rsidRPr="00084985">
              <w:rPr>
                <w:rFonts w:ascii="Times New Roman" w:eastAsia="Times New Roman" w:hAnsi="Times New Roman" w:cs="Times New Roman"/>
                <w:b/>
                <w:bCs/>
                <w:sz w:val="24"/>
                <w:szCs w:val="24"/>
                <w:lang w:eastAsia="ru-RU"/>
              </w:rPr>
              <w:t>Исполнитель</w:t>
            </w:r>
          </w:p>
          <w:p w14:paraId="05BF942D" w14:textId="77777777" w:rsidR="002C7169" w:rsidRPr="00084985" w:rsidRDefault="002C7169" w:rsidP="0004685A">
            <w:pPr>
              <w:shd w:val="clear" w:color="auto" w:fill="FFFFFF"/>
              <w:spacing w:after="0" w:line="240" w:lineRule="auto"/>
              <w:rPr>
                <w:rFonts w:ascii="Times New Roman" w:eastAsia="Times New Roman" w:hAnsi="Times New Roman" w:cs="Times New Roman"/>
                <w:b/>
                <w:color w:val="FF0000"/>
                <w:sz w:val="24"/>
                <w:szCs w:val="24"/>
                <w:lang w:eastAsia="ru-RU"/>
              </w:rPr>
            </w:pPr>
            <w:r w:rsidRPr="00084985">
              <w:rPr>
                <w:rFonts w:ascii="Times New Roman" w:eastAsia="Times New Roman" w:hAnsi="Times New Roman" w:cs="Times New Roman"/>
                <w:b/>
                <w:color w:val="FF0000"/>
                <w:sz w:val="24"/>
                <w:szCs w:val="24"/>
                <w:lang w:eastAsia="ru-RU"/>
              </w:rPr>
              <w:t>Наименование организации</w:t>
            </w:r>
          </w:p>
          <w:p w14:paraId="21A4360D" w14:textId="77777777" w:rsidR="002C7169" w:rsidRPr="00084985" w:rsidRDefault="002C7169" w:rsidP="0004685A">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084985">
              <w:rPr>
                <w:rFonts w:ascii="Times New Roman" w:eastAsia="Times New Roman" w:hAnsi="Times New Roman" w:cs="Times New Roman"/>
                <w:b/>
                <w:color w:val="FF0000"/>
                <w:sz w:val="24"/>
                <w:szCs w:val="24"/>
                <w:lang w:eastAsia="ru-RU"/>
              </w:rPr>
              <w:t>Должность</w:t>
            </w:r>
          </w:p>
          <w:p w14:paraId="33BA50F0" w14:textId="77777777" w:rsidR="002C7169" w:rsidRPr="00084985" w:rsidRDefault="002C7169" w:rsidP="0004685A">
            <w:pPr>
              <w:shd w:val="clear" w:color="auto" w:fill="FFFFFF"/>
              <w:spacing w:after="0" w:line="240" w:lineRule="auto"/>
              <w:rPr>
                <w:rFonts w:ascii="Times New Roman" w:eastAsia="Times New Roman" w:hAnsi="Times New Roman" w:cs="Times New Roman"/>
                <w:bCs/>
                <w:sz w:val="24"/>
                <w:szCs w:val="24"/>
                <w:lang w:eastAsia="ru-RU"/>
              </w:rPr>
            </w:pPr>
          </w:p>
          <w:p w14:paraId="0DBFD438" w14:textId="77777777" w:rsidR="002C7169" w:rsidRPr="00084985" w:rsidRDefault="002C7169" w:rsidP="0004685A">
            <w:pPr>
              <w:shd w:val="clear" w:color="auto" w:fill="FFFFFF"/>
              <w:spacing w:after="0" w:line="240" w:lineRule="auto"/>
              <w:rPr>
                <w:rFonts w:ascii="Times New Roman" w:eastAsia="Times New Roman" w:hAnsi="Times New Roman" w:cs="Times New Roman"/>
                <w:bCs/>
                <w:sz w:val="24"/>
                <w:szCs w:val="24"/>
                <w:lang w:eastAsia="ru-RU"/>
              </w:rPr>
            </w:pPr>
            <w:r w:rsidRPr="00084985">
              <w:rPr>
                <w:rFonts w:ascii="Times New Roman" w:eastAsia="Times New Roman" w:hAnsi="Times New Roman" w:cs="Times New Roman"/>
                <w:bCs/>
                <w:sz w:val="24"/>
                <w:szCs w:val="24"/>
                <w:lang w:eastAsia="ru-RU"/>
              </w:rPr>
              <w:t>_________________/______________</w:t>
            </w:r>
            <w:r w:rsidRPr="00084985">
              <w:rPr>
                <w:rFonts w:ascii="Times New Roman" w:eastAsia="Times New Roman" w:hAnsi="Times New Roman" w:cs="Times New Roman"/>
                <w:b/>
                <w:bCs/>
                <w:sz w:val="24"/>
                <w:szCs w:val="24"/>
                <w:lang w:eastAsia="ru-RU"/>
              </w:rPr>
              <w:t>/</w:t>
            </w:r>
            <w:r w:rsidRPr="00084985">
              <w:rPr>
                <w:rFonts w:ascii="Times New Roman" w:eastAsia="Times New Roman" w:hAnsi="Times New Roman" w:cs="Times New Roman"/>
                <w:bCs/>
                <w:sz w:val="24"/>
                <w:szCs w:val="24"/>
                <w:lang w:eastAsia="ru-RU"/>
              </w:rPr>
              <w:t xml:space="preserve"> </w:t>
            </w:r>
          </w:p>
          <w:p w14:paraId="133D1155" w14:textId="77777777" w:rsidR="002C7169" w:rsidRPr="00084985" w:rsidRDefault="002C7169" w:rsidP="0004685A">
            <w:pPr>
              <w:shd w:val="clear" w:color="auto" w:fill="FFFFFF"/>
              <w:spacing w:after="0" w:line="240" w:lineRule="auto"/>
              <w:rPr>
                <w:rFonts w:ascii="Times New Roman" w:eastAsia="Times New Roman" w:hAnsi="Times New Roman" w:cs="Times New Roman"/>
                <w:bCs/>
                <w:sz w:val="24"/>
                <w:szCs w:val="24"/>
                <w:lang w:eastAsia="ru-RU"/>
              </w:rPr>
            </w:pPr>
            <w:r w:rsidRPr="00084985">
              <w:rPr>
                <w:rFonts w:ascii="Times New Roman" w:eastAsia="Times New Roman" w:hAnsi="Times New Roman" w:cs="Times New Roman"/>
                <w:bCs/>
                <w:sz w:val="24"/>
                <w:szCs w:val="24"/>
                <w:lang w:eastAsia="ru-RU"/>
              </w:rPr>
              <w:t>М.П.</w:t>
            </w:r>
          </w:p>
        </w:tc>
      </w:tr>
      <w:bookmarkEnd w:id="33"/>
    </w:tbl>
    <w:p w14:paraId="3572C24C" w14:textId="77777777" w:rsidR="009D1A17" w:rsidRDefault="009D1A17" w:rsidP="00D55D46">
      <w:pPr>
        <w:spacing w:after="0" w:line="240" w:lineRule="auto"/>
        <w:jc w:val="center"/>
        <w:rPr>
          <w:rFonts w:ascii="Times New Roman" w:eastAsia="Times New Roman" w:hAnsi="Times New Roman" w:cs="Times New Roman"/>
          <w:sz w:val="24"/>
          <w:szCs w:val="24"/>
          <w:lang w:eastAsia="ru-RU"/>
        </w:rPr>
      </w:pPr>
    </w:p>
    <w:p w14:paraId="77888864" w14:textId="77777777" w:rsidR="009D1A17" w:rsidRDefault="009D1A17" w:rsidP="00D55D46">
      <w:pPr>
        <w:spacing w:after="0" w:line="240" w:lineRule="auto"/>
        <w:jc w:val="center"/>
        <w:rPr>
          <w:rFonts w:ascii="Times New Roman" w:eastAsia="Times New Roman" w:hAnsi="Times New Roman" w:cs="Times New Roman"/>
          <w:sz w:val="24"/>
          <w:szCs w:val="24"/>
          <w:lang w:eastAsia="ru-RU"/>
        </w:rPr>
      </w:pPr>
    </w:p>
    <w:p w14:paraId="50D3340C" w14:textId="3B274220" w:rsidR="00A07CE0" w:rsidRPr="002A7F62" w:rsidRDefault="00D23619" w:rsidP="00D55D46">
      <w:pPr>
        <w:pStyle w:val="af6"/>
        <w:spacing w:line="240" w:lineRule="auto"/>
        <w:jc w:val="center"/>
      </w:pPr>
      <w:r w:rsidRPr="002A7F62">
        <w:lastRenderedPageBreak/>
        <w:t xml:space="preserve">                         </w:t>
      </w:r>
      <w:r w:rsidR="00A07CE0" w:rsidRPr="002A7F62">
        <w:t>Приложение № 2</w:t>
      </w:r>
    </w:p>
    <w:p w14:paraId="793682BC" w14:textId="77777777" w:rsidR="00247091"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к </w:t>
      </w:r>
      <w:r w:rsidR="00247091" w:rsidRPr="002A7F62">
        <w:rPr>
          <w:rFonts w:ascii="Times New Roman" w:eastAsia="Times New Roman" w:hAnsi="Times New Roman" w:cs="Times New Roman"/>
          <w:sz w:val="24"/>
          <w:szCs w:val="24"/>
          <w:lang w:eastAsia="ru-RU"/>
        </w:rPr>
        <w:t>д</w:t>
      </w:r>
      <w:r w:rsidRPr="002A7F62">
        <w:rPr>
          <w:rFonts w:ascii="Times New Roman" w:eastAsia="Times New Roman" w:hAnsi="Times New Roman" w:cs="Times New Roman"/>
          <w:sz w:val="24"/>
          <w:szCs w:val="24"/>
          <w:lang w:eastAsia="ru-RU"/>
        </w:rPr>
        <w:t xml:space="preserve">оговору от </w:t>
      </w:r>
      <w:r w:rsidR="00247091" w:rsidRPr="002A7F62">
        <w:rPr>
          <w:rFonts w:ascii="Times New Roman" w:eastAsia="Times New Roman" w:hAnsi="Times New Roman" w:cs="Times New Roman"/>
          <w:sz w:val="24"/>
          <w:szCs w:val="24"/>
          <w:lang w:eastAsia="ru-RU"/>
        </w:rPr>
        <w:t>___ ________ 202_ г. № _____</w:t>
      </w:r>
    </w:p>
    <w:p w14:paraId="5A82828F" w14:textId="3B42502C" w:rsidR="005F3347" w:rsidRPr="002A7F62" w:rsidRDefault="005F3347" w:rsidP="00D55D46">
      <w:pPr>
        <w:spacing w:after="0" w:line="240" w:lineRule="auto"/>
        <w:ind w:firstLine="6"/>
        <w:jc w:val="right"/>
        <w:rPr>
          <w:rFonts w:ascii="Times New Roman" w:eastAsia="Times New Roman" w:hAnsi="Times New Roman" w:cs="Times New Roman"/>
          <w:sz w:val="24"/>
          <w:szCs w:val="24"/>
          <w:lang w:eastAsia="ru-RU"/>
        </w:rPr>
      </w:pPr>
    </w:p>
    <w:p w14:paraId="3E72C81D" w14:textId="77777777" w:rsidR="005F3347" w:rsidRDefault="005F3347" w:rsidP="00D55D46">
      <w:pPr>
        <w:spacing w:after="0" w:line="240" w:lineRule="auto"/>
        <w:ind w:firstLine="6"/>
        <w:jc w:val="right"/>
        <w:rPr>
          <w:rFonts w:ascii="Times New Roman" w:eastAsia="Times New Roman" w:hAnsi="Times New Roman" w:cs="Times New Roman"/>
          <w:bCs/>
          <w:sz w:val="24"/>
          <w:szCs w:val="24"/>
          <w:lang w:eastAsia="ru-RU"/>
        </w:rPr>
      </w:pPr>
    </w:p>
    <w:p w14:paraId="6FE5C294" w14:textId="77777777" w:rsidR="00F932DC" w:rsidRPr="002A7F62" w:rsidRDefault="00F932DC" w:rsidP="00D55D46">
      <w:pPr>
        <w:spacing w:after="0" w:line="240" w:lineRule="auto"/>
        <w:ind w:firstLine="6"/>
        <w:jc w:val="right"/>
        <w:rPr>
          <w:rFonts w:ascii="Times New Roman" w:eastAsia="Times New Roman" w:hAnsi="Times New Roman" w:cs="Times New Roman"/>
          <w:bCs/>
          <w:sz w:val="24"/>
          <w:szCs w:val="24"/>
          <w:lang w:eastAsia="ru-RU"/>
        </w:rPr>
      </w:pPr>
    </w:p>
    <w:p w14:paraId="17EE463B" w14:textId="5C533BE2" w:rsidR="00A07CE0" w:rsidRPr="002A7F62" w:rsidRDefault="00A07CE0" w:rsidP="00D55D46">
      <w:pPr>
        <w:spacing w:after="0" w:line="240" w:lineRule="auto"/>
        <w:jc w:val="center"/>
        <w:outlineLvl w:val="1"/>
        <w:rPr>
          <w:rFonts w:ascii="Times New Roman" w:eastAsia="Times New Roman" w:hAnsi="Times New Roman" w:cs="Times New Roman"/>
          <w:b/>
          <w:bCs/>
          <w:i/>
          <w:iCs/>
          <w:caps/>
          <w:sz w:val="24"/>
          <w:szCs w:val="24"/>
          <w:lang w:eastAsia="ru-RU"/>
        </w:rPr>
      </w:pPr>
      <w:r w:rsidRPr="002A7F62">
        <w:rPr>
          <w:rFonts w:ascii="Times New Roman" w:eastAsia="Times New Roman" w:hAnsi="Times New Roman" w:cs="Times New Roman"/>
          <w:b/>
          <w:bCs/>
          <w:caps/>
          <w:sz w:val="24"/>
          <w:szCs w:val="24"/>
          <w:lang w:eastAsia="ru-RU"/>
        </w:rPr>
        <w:t>Расчет цены Договора</w:t>
      </w:r>
    </w:p>
    <w:p w14:paraId="2B08F730"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Style w:val="a6"/>
        <w:tblW w:w="0" w:type="auto"/>
        <w:tblLook w:val="04A0" w:firstRow="1" w:lastRow="0" w:firstColumn="1" w:lastColumn="0" w:noHBand="0" w:noVBand="1"/>
      </w:tblPr>
      <w:tblGrid>
        <w:gridCol w:w="562"/>
        <w:gridCol w:w="3402"/>
        <w:gridCol w:w="870"/>
        <w:gridCol w:w="1115"/>
        <w:gridCol w:w="1843"/>
        <w:gridCol w:w="1835"/>
      </w:tblGrid>
      <w:tr w:rsidR="009D1A17" w:rsidRPr="002A7F62" w14:paraId="7B563738" w14:textId="77777777" w:rsidTr="00E31253">
        <w:tc>
          <w:tcPr>
            <w:tcW w:w="562" w:type="dxa"/>
            <w:vAlign w:val="center"/>
          </w:tcPr>
          <w:p w14:paraId="7625B52A"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bookmarkStart w:id="34" w:name="_Hlk136852094"/>
            <w:r w:rsidRPr="002A7F62">
              <w:rPr>
                <w:rFonts w:ascii="Times New Roman" w:eastAsia="Times New Roman" w:hAnsi="Times New Roman" w:cs="Times New Roman"/>
                <w:b/>
                <w:bCs/>
                <w:sz w:val="24"/>
                <w:szCs w:val="24"/>
                <w:lang w:eastAsia="ru-RU"/>
              </w:rPr>
              <w:t>№</w:t>
            </w:r>
          </w:p>
          <w:p w14:paraId="1FA3F263"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п/п</w:t>
            </w:r>
          </w:p>
        </w:tc>
        <w:tc>
          <w:tcPr>
            <w:tcW w:w="3402" w:type="dxa"/>
            <w:vAlign w:val="center"/>
          </w:tcPr>
          <w:p w14:paraId="6F96899E"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Наименование</w:t>
            </w:r>
          </w:p>
        </w:tc>
        <w:tc>
          <w:tcPr>
            <w:tcW w:w="870" w:type="dxa"/>
            <w:vAlign w:val="center"/>
          </w:tcPr>
          <w:p w14:paraId="7D2A6170"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Ед. изм.</w:t>
            </w:r>
          </w:p>
        </w:tc>
        <w:tc>
          <w:tcPr>
            <w:tcW w:w="1115" w:type="dxa"/>
            <w:vAlign w:val="center"/>
          </w:tcPr>
          <w:p w14:paraId="5DE90D62"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Кол-во</w:t>
            </w:r>
          </w:p>
        </w:tc>
        <w:tc>
          <w:tcPr>
            <w:tcW w:w="1843" w:type="dxa"/>
            <w:vAlign w:val="center"/>
          </w:tcPr>
          <w:p w14:paraId="50B340A4" w14:textId="77777777" w:rsidR="009D1A17" w:rsidRPr="002A7F62" w:rsidRDefault="009D1A17" w:rsidP="00A33661">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Цена за ед</w:t>
            </w:r>
            <w:r>
              <w:rPr>
                <w:rFonts w:ascii="Times New Roman" w:eastAsia="Times New Roman" w:hAnsi="Times New Roman" w:cs="Times New Roman"/>
                <w:b/>
                <w:bCs/>
                <w:sz w:val="24"/>
                <w:szCs w:val="24"/>
                <w:lang w:eastAsia="ru-RU"/>
              </w:rPr>
              <w:t>иницу, руб.</w:t>
            </w:r>
          </w:p>
        </w:tc>
        <w:tc>
          <w:tcPr>
            <w:tcW w:w="1835" w:type="dxa"/>
            <w:vAlign w:val="center"/>
          </w:tcPr>
          <w:p w14:paraId="07C3BDD5"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Общая с</w:t>
            </w:r>
            <w:r>
              <w:rPr>
                <w:rFonts w:ascii="Times New Roman" w:eastAsia="Times New Roman" w:hAnsi="Times New Roman" w:cs="Times New Roman"/>
                <w:b/>
                <w:bCs/>
                <w:sz w:val="24"/>
                <w:szCs w:val="24"/>
                <w:lang w:eastAsia="ru-RU"/>
              </w:rPr>
              <w:t xml:space="preserve">умма, </w:t>
            </w:r>
            <w:r w:rsidRPr="002A7F62">
              <w:rPr>
                <w:rFonts w:ascii="Times New Roman" w:eastAsia="Times New Roman" w:hAnsi="Times New Roman" w:cs="Times New Roman"/>
                <w:b/>
                <w:bCs/>
                <w:sz w:val="24"/>
                <w:szCs w:val="24"/>
                <w:lang w:eastAsia="ru-RU"/>
              </w:rPr>
              <w:t>руб.</w:t>
            </w:r>
          </w:p>
        </w:tc>
      </w:tr>
      <w:bookmarkEnd w:id="34"/>
      <w:tr w:rsidR="009D1A17" w:rsidRPr="002A7F62" w14:paraId="0118B272" w14:textId="77777777" w:rsidTr="00E31253">
        <w:tc>
          <w:tcPr>
            <w:tcW w:w="562" w:type="dxa"/>
            <w:vAlign w:val="center"/>
          </w:tcPr>
          <w:p w14:paraId="35914AF1" w14:textId="77777777" w:rsidR="009D1A17" w:rsidRPr="002A7F62" w:rsidRDefault="009D1A17" w:rsidP="00A33661">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p>
        </w:tc>
        <w:tc>
          <w:tcPr>
            <w:tcW w:w="3402" w:type="dxa"/>
            <w:vAlign w:val="center"/>
          </w:tcPr>
          <w:p w14:paraId="21F4D319" w14:textId="2A239D82" w:rsidR="009D1A17" w:rsidRPr="002A7F62" w:rsidRDefault="009D1A17" w:rsidP="00A33661">
            <w:pPr>
              <w:spacing w:after="0" w:line="240" w:lineRule="auto"/>
              <w:jc w:val="both"/>
              <w:rPr>
                <w:rFonts w:ascii="Times New Roman" w:eastAsia="Times New Roman" w:hAnsi="Times New Roman" w:cs="Times New Roman"/>
                <w:color w:val="EE0000"/>
                <w:sz w:val="24"/>
                <w:szCs w:val="24"/>
                <w:lang w:eastAsia="ru-RU"/>
              </w:rPr>
            </w:pPr>
            <w:r w:rsidRPr="009D1A17">
              <w:rPr>
                <w:rFonts w:ascii="Times New Roman" w:eastAsia="Times New Roman" w:hAnsi="Times New Roman" w:cs="Times New Roman"/>
                <w:sz w:val="24"/>
                <w:szCs w:val="24"/>
              </w:rPr>
              <w:t xml:space="preserve">Выполнение работ по модернизации ЩС, РШ сети электроснабжения 0,4 </w:t>
            </w:r>
            <w:proofErr w:type="spellStart"/>
            <w:r w:rsidRPr="009D1A17">
              <w:rPr>
                <w:rFonts w:ascii="Times New Roman" w:eastAsia="Times New Roman" w:hAnsi="Times New Roman" w:cs="Times New Roman"/>
                <w:sz w:val="24"/>
                <w:szCs w:val="24"/>
              </w:rPr>
              <w:t>кВ</w:t>
            </w:r>
            <w:proofErr w:type="spellEnd"/>
            <w:r w:rsidRPr="009D1A17">
              <w:rPr>
                <w:rFonts w:ascii="Times New Roman" w:eastAsia="Times New Roman" w:hAnsi="Times New Roman" w:cs="Times New Roman"/>
                <w:sz w:val="24"/>
                <w:szCs w:val="24"/>
              </w:rPr>
              <w:t xml:space="preserve"> комплекса сооружений </w:t>
            </w:r>
            <w:proofErr w:type="spellStart"/>
            <w:r w:rsidRPr="009D1A17">
              <w:rPr>
                <w:rFonts w:ascii="Times New Roman" w:eastAsia="Times New Roman" w:hAnsi="Times New Roman" w:cs="Times New Roman"/>
                <w:sz w:val="24"/>
                <w:szCs w:val="24"/>
              </w:rPr>
              <w:t>Кинопарка</w:t>
            </w:r>
            <w:proofErr w:type="spellEnd"/>
          </w:p>
        </w:tc>
        <w:tc>
          <w:tcPr>
            <w:tcW w:w="870" w:type="dxa"/>
            <w:vAlign w:val="center"/>
          </w:tcPr>
          <w:p w14:paraId="48532DDD" w14:textId="77777777" w:rsidR="009D1A17" w:rsidRPr="00427F38" w:rsidRDefault="009D1A17" w:rsidP="00A33661">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усл</w:t>
            </w:r>
            <w:proofErr w:type="spellEnd"/>
            <w:r>
              <w:rPr>
                <w:rFonts w:ascii="Times New Roman" w:eastAsia="Times New Roman" w:hAnsi="Times New Roman" w:cs="Times New Roman"/>
                <w:sz w:val="24"/>
                <w:szCs w:val="24"/>
                <w:lang w:eastAsia="ru-RU"/>
              </w:rPr>
              <w:t>. ед.</w:t>
            </w:r>
          </w:p>
        </w:tc>
        <w:tc>
          <w:tcPr>
            <w:tcW w:w="1115" w:type="dxa"/>
            <w:vAlign w:val="center"/>
          </w:tcPr>
          <w:p w14:paraId="3A135193" w14:textId="77777777" w:rsidR="009D1A17" w:rsidRPr="00427F38" w:rsidRDefault="009D1A17" w:rsidP="00A336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vAlign w:val="center"/>
          </w:tcPr>
          <w:p w14:paraId="122D4986" w14:textId="77777777" w:rsidR="009D1A17" w:rsidRPr="00427F38" w:rsidRDefault="009D1A17" w:rsidP="00A33661">
            <w:pPr>
              <w:spacing w:after="0" w:line="240" w:lineRule="auto"/>
              <w:jc w:val="center"/>
              <w:rPr>
                <w:rFonts w:ascii="Times New Roman" w:eastAsia="Times New Roman" w:hAnsi="Times New Roman" w:cs="Times New Roman"/>
                <w:sz w:val="24"/>
                <w:szCs w:val="24"/>
                <w:lang w:eastAsia="ru-RU"/>
              </w:rPr>
            </w:pPr>
          </w:p>
        </w:tc>
        <w:tc>
          <w:tcPr>
            <w:tcW w:w="1835" w:type="dxa"/>
            <w:vAlign w:val="center"/>
          </w:tcPr>
          <w:p w14:paraId="6E6A5A57" w14:textId="77777777" w:rsidR="009D1A17" w:rsidRPr="00427F38" w:rsidRDefault="009D1A17" w:rsidP="00A33661">
            <w:pPr>
              <w:spacing w:after="0" w:line="240" w:lineRule="auto"/>
              <w:jc w:val="center"/>
              <w:rPr>
                <w:rFonts w:ascii="Times New Roman" w:eastAsia="Times New Roman" w:hAnsi="Times New Roman" w:cs="Times New Roman"/>
                <w:sz w:val="24"/>
                <w:szCs w:val="24"/>
                <w:lang w:eastAsia="ru-RU"/>
              </w:rPr>
            </w:pPr>
          </w:p>
        </w:tc>
      </w:tr>
      <w:tr w:rsidR="009D1A17" w:rsidRPr="002A7F62" w14:paraId="6E495494" w14:textId="77777777" w:rsidTr="00E31253">
        <w:tc>
          <w:tcPr>
            <w:tcW w:w="7792" w:type="dxa"/>
            <w:gridSpan w:val="5"/>
            <w:vAlign w:val="center"/>
          </w:tcPr>
          <w:p w14:paraId="2B827630" w14:textId="77777777" w:rsidR="009D1A17" w:rsidRPr="002A7F62" w:rsidRDefault="009D1A17" w:rsidP="00A3366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Цена Договора, руб., </w:t>
            </w:r>
            <w:r w:rsidRPr="00304EC3">
              <w:rPr>
                <w:rFonts w:ascii="Times New Roman" w:eastAsia="Times New Roman" w:hAnsi="Times New Roman" w:cs="Times New Roman"/>
                <w:b/>
                <w:bCs/>
                <w:color w:val="EE0000"/>
                <w:sz w:val="24"/>
                <w:szCs w:val="24"/>
                <w:lang w:eastAsia="ru-RU"/>
              </w:rPr>
              <w:t>в т.ч. НДС __ % / НДС не облагается</w:t>
            </w:r>
            <w:r w:rsidRPr="002A7F62">
              <w:rPr>
                <w:rFonts w:ascii="Times New Roman" w:eastAsia="Times New Roman" w:hAnsi="Times New Roman" w:cs="Times New Roman"/>
                <w:b/>
                <w:bCs/>
                <w:sz w:val="24"/>
                <w:szCs w:val="24"/>
                <w:lang w:eastAsia="ru-RU"/>
              </w:rPr>
              <w:t xml:space="preserve">: </w:t>
            </w:r>
          </w:p>
        </w:tc>
        <w:tc>
          <w:tcPr>
            <w:tcW w:w="1835" w:type="dxa"/>
            <w:vAlign w:val="center"/>
          </w:tcPr>
          <w:p w14:paraId="46FCE0D0" w14:textId="77777777" w:rsidR="009D1A17" w:rsidRPr="002A7F62" w:rsidRDefault="009D1A17" w:rsidP="00A33661">
            <w:pPr>
              <w:spacing w:after="0" w:line="240" w:lineRule="auto"/>
              <w:jc w:val="center"/>
              <w:rPr>
                <w:rFonts w:ascii="Times New Roman" w:eastAsia="Times New Roman" w:hAnsi="Times New Roman" w:cs="Times New Roman"/>
                <w:b/>
                <w:bCs/>
                <w:sz w:val="24"/>
                <w:szCs w:val="24"/>
                <w:lang w:eastAsia="ru-RU"/>
              </w:rPr>
            </w:pPr>
          </w:p>
        </w:tc>
      </w:tr>
    </w:tbl>
    <w:p w14:paraId="24AC4A5C" w14:textId="77777777" w:rsidR="009D1A17" w:rsidRDefault="009D1A17" w:rsidP="009D1A17">
      <w:pPr>
        <w:spacing w:after="0" w:line="240" w:lineRule="auto"/>
        <w:jc w:val="center"/>
        <w:rPr>
          <w:rFonts w:ascii="Times New Roman" w:eastAsia="Times New Roman" w:hAnsi="Times New Roman" w:cs="Times New Roman"/>
          <w:b/>
          <w:bCs/>
          <w:sz w:val="24"/>
          <w:szCs w:val="24"/>
          <w:lang w:eastAsia="ru-RU"/>
        </w:rPr>
      </w:pPr>
    </w:p>
    <w:p w14:paraId="50913369" w14:textId="77777777" w:rsidR="005A5061" w:rsidRDefault="005A5061" w:rsidP="009D1A17">
      <w:pPr>
        <w:spacing w:after="0" w:line="240" w:lineRule="auto"/>
        <w:jc w:val="center"/>
        <w:rPr>
          <w:rFonts w:ascii="Times New Roman" w:eastAsia="Times New Roman" w:hAnsi="Times New Roman" w:cs="Times New Roman"/>
          <w:b/>
          <w:bCs/>
          <w:sz w:val="24"/>
          <w:szCs w:val="24"/>
          <w:lang w:eastAsia="ru-RU"/>
        </w:rPr>
      </w:pPr>
    </w:p>
    <w:p w14:paraId="5EFC2947" w14:textId="0DCE8087" w:rsidR="00B705B1" w:rsidRPr="00B705B1" w:rsidRDefault="00B705B1" w:rsidP="00D55D46">
      <w:pPr>
        <w:spacing w:after="0" w:line="240" w:lineRule="auto"/>
        <w:rPr>
          <w:rFonts w:ascii="Times New Roman" w:eastAsia="Times New Roman" w:hAnsi="Times New Roman" w:cs="Times New Roman"/>
          <w:sz w:val="24"/>
          <w:szCs w:val="24"/>
          <w:lang w:eastAsia="ru-RU"/>
        </w:rPr>
      </w:pPr>
    </w:p>
    <w:p w14:paraId="46376796"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16091C07"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6855FFD6"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7A502C9E"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741812BC"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6E1831E7"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661A9751" w14:textId="77777777" w:rsidR="009D1A17" w:rsidRDefault="009D1A17" w:rsidP="00D55D46">
      <w:pPr>
        <w:spacing w:after="0" w:line="240" w:lineRule="auto"/>
        <w:rPr>
          <w:rFonts w:ascii="Times New Roman" w:eastAsia="Times New Roman" w:hAnsi="Times New Roman" w:cs="Times New Roman"/>
          <w:b/>
          <w:bCs/>
          <w:sz w:val="24"/>
          <w:szCs w:val="24"/>
          <w:lang w:eastAsia="ru-RU"/>
        </w:rPr>
      </w:pPr>
    </w:p>
    <w:p w14:paraId="149B1620"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28719D29"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05F21F37"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1D295F66"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6FBF3A24"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5B7EA521"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05F1C399"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64315A52"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6B138E59"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1944B9A3"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1F9418FA"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1F0D6012" w14:textId="77777777" w:rsidR="006B2F32" w:rsidRDefault="006B2F32" w:rsidP="00D55D46">
      <w:pPr>
        <w:spacing w:after="0" w:line="240" w:lineRule="auto"/>
        <w:rPr>
          <w:rFonts w:ascii="Times New Roman" w:eastAsia="Times New Roman" w:hAnsi="Times New Roman" w:cs="Times New Roman"/>
          <w:b/>
          <w:bCs/>
          <w:sz w:val="24"/>
          <w:szCs w:val="24"/>
          <w:lang w:eastAsia="ru-RU"/>
        </w:rPr>
      </w:pPr>
    </w:p>
    <w:p w14:paraId="2397DAE1" w14:textId="77777777" w:rsidR="009D1A17" w:rsidRPr="002A7F62" w:rsidRDefault="009D1A17" w:rsidP="00D55D46">
      <w:pPr>
        <w:spacing w:after="0" w:line="240" w:lineRule="auto"/>
        <w:rPr>
          <w:rFonts w:ascii="Times New Roman" w:eastAsia="Times New Roman" w:hAnsi="Times New Roman" w:cs="Times New Roman"/>
          <w:b/>
          <w:bCs/>
          <w:sz w:val="24"/>
          <w:szCs w:val="24"/>
          <w:lang w:eastAsia="ru-RU"/>
        </w:rPr>
      </w:pP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5111"/>
        <w:gridCol w:w="5095"/>
      </w:tblGrid>
      <w:tr w:rsidR="007B2C2B" w:rsidRPr="002A7F62" w14:paraId="30C4B89E" w14:textId="77777777" w:rsidTr="001926B0">
        <w:tc>
          <w:tcPr>
            <w:tcW w:w="5111" w:type="dxa"/>
            <w:shd w:val="clear" w:color="auto" w:fill="FFFFFF"/>
            <w:tcMar>
              <w:top w:w="0" w:type="dxa"/>
              <w:left w:w="45" w:type="dxa"/>
              <w:bottom w:w="0" w:type="dxa"/>
              <w:right w:w="45" w:type="dxa"/>
            </w:tcMar>
          </w:tcPr>
          <w:p w14:paraId="6B45118D" w14:textId="77777777"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53BF3E2A" w14:textId="1BDB8ED3" w:rsidR="007B2C2B" w:rsidRPr="002A7F62" w:rsidRDefault="007B2C2B"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000251D8" w:rsidRPr="002A7F62">
              <w:rPr>
                <w:rFonts w:ascii="Times New Roman" w:eastAsia="Times New Roman" w:hAnsi="Times New Roman" w:cs="Times New Roman"/>
                <w:b/>
                <w:bCs/>
                <w:sz w:val="24"/>
                <w:szCs w:val="24"/>
                <w:lang w:eastAsia="ru-RU"/>
              </w:rPr>
              <w:t>»</w:t>
            </w:r>
            <w:r w:rsidR="00B43FFE" w:rsidRPr="002A7F62">
              <w:rPr>
                <w:rFonts w:ascii="Times New Roman" w:eastAsia="Times New Roman" w:hAnsi="Times New Roman" w:cs="Times New Roman"/>
                <w:b/>
                <w:bCs/>
                <w:sz w:val="24"/>
                <w:szCs w:val="24"/>
                <w:lang w:eastAsia="ru-RU"/>
              </w:rPr>
              <w:t xml:space="preserve"> </w:t>
            </w:r>
          </w:p>
          <w:p w14:paraId="6AC0B97B"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E9896EB"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2A7F62" w:rsidRDefault="007B2C2B"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5095" w:type="dxa"/>
            <w:shd w:val="clear" w:color="auto" w:fill="FFFFFF"/>
            <w:tcMar>
              <w:top w:w="0" w:type="dxa"/>
              <w:left w:w="45" w:type="dxa"/>
              <w:bottom w:w="0" w:type="dxa"/>
              <w:right w:w="45" w:type="dxa"/>
            </w:tcMar>
          </w:tcPr>
          <w:p w14:paraId="0E574F14" w14:textId="563EEE24" w:rsidR="007B2C2B" w:rsidRPr="002A7F62" w:rsidRDefault="00B667F8"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46817B8C" w14:textId="77777777" w:rsidR="007B2C2B" w:rsidRPr="002A7F62" w:rsidRDefault="007B2C2B"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706D760F" w14:textId="77777777" w:rsidR="007B2C2B" w:rsidRPr="002A7F62" w:rsidRDefault="007B2C2B"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3257133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5D6CC4BF" w14:textId="77777777" w:rsidR="007B2C2B" w:rsidRPr="002A7F62" w:rsidRDefault="007B2C2B"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r>
    </w:tbl>
    <w:p w14:paraId="77FFEB7C"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p w14:paraId="2FF9EA6F" w14:textId="77777777" w:rsidR="00A07CE0" w:rsidRPr="002A7F62" w:rsidRDefault="00A07CE0" w:rsidP="00D55D46">
      <w:pPr>
        <w:spacing w:after="0" w:line="240" w:lineRule="auto"/>
        <w:jc w:val="center"/>
        <w:rPr>
          <w:rFonts w:ascii="Times New Roman" w:eastAsia="Times New Roman" w:hAnsi="Times New Roman" w:cs="Times New Roman"/>
          <w:b/>
          <w:bCs/>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2A7F62"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3309C929" w14:textId="761370E8" w:rsidR="005F3347" w:rsidRPr="002A7F62" w:rsidRDefault="005F3347"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2A7F62" w:rsidRDefault="00344F5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2DD3D0A1" w14:textId="0617A0AD" w:rsidR="0090685C" w:rsidRPr="002A7F62" w:rsidRDefault="00D23619" w:rsidP="00D55D46">
      <w:pPr>
        <w:pStyle w:val="af6"/>
        <w:spacing w:line="240" w:lineRule="auto"/>
        <w:jc w:val="center"/>
      </w:pPr>
      <w:r w:rsidRPr="002A7F62">
        <w:lastRenderedPageBreak/>
        <w:t xml:space="preserve">                           </w:t>
      </w:r>
      <w:r w:rsidR="0090685C" w:rsidRPr="002A7F62">
        <w:t>Приложение № 3</w:t>
      </w:r>
    </w:p>
    <w:p w14:paraId="31F78502" w14:textId="77777777" w:rsidR="0090685C" w:rsidRPr="002A7F62" w:rsidRDefault="0090685C" w:rsidP="00D55D46">
      <w:pPr>
        <w:pStyle w:val="af6"/>
        <w:spacing w:line="240" w:lineRule="auto"/>
      </w:pPr>
      <w:r w:rsidRPr="002A7F62">
        <w:t>к договору от ___ ________ 202_ г. № _____</w:t>
      </w:r>
    </w:p>
    <w:p w14:paraId="7FB6735E" w14:textId="77777777" w:rsidR="0090685C" w:rsidRPr="002A7F62" w:rsidRDefault="0090685C" w:rsidP="00D55D46">
      <w:pPr>
        <w:pStyle w:val="af6"/>
        <w:spacing w:line="240" w:lineRule="auto"/>
      </w:pPr>
    </w:p>
    <w:p w14:paraId="6CC46B7F" w14:textId="77777777" w:rsidR="0090685C" w:rsidRPr="002A7F62" w:rsidRDefault="0090685C" w:rsidP="00D55D46">
      <w:pPr>
        <w:pStyle w:val="af6"/>
        <w:spacing w:line="240" w:lineRule="auto"/>
      </w:pPr>
    </w:p>
    <w:p w14:paraId="74DDE418" w14:textId="362E337A" w:rsidR="002D6569" w:rsidRPr="002A7F62" w:rsidRDefault="002D6569" w:rsidP="00D55D46">
      <w:pPr>
        <w:spacing w:after="0" w:line="240" w:lineRule="auto"/>
        <w:jc w:val="center"/>
        <w:outlineLvl w:val="1"/>
        <w:rPr>
          <w:rFonts w:ascii="Times New Roman" w:eastAsia="Times New Roman" w:hAnsi="Times New Roman" w:cs="Times New Roman"/>
          <w:bCs/>
          <w:i/>
          <w:sz w:val="24"/>
          <w:szCs w:val="24"/>
          <w:lang w:eastAsia="ru-RU"/>
        </w:rPr>
      </w:pPr>
      <w:r w:rsidRPr="002A7F62">
        <w:rPr>
          <w:rFonts w:ascii="Times New Roman" w:eastAsia="Times New Roman" w:hAnsi="Times New Roman" w:cs="Times New Roman"/>
          <w:bCs/>
          <w:i/>
          <w:sz w:val="24"/>
          <w:szCs w:val="24"/>
          <w:lang w:eastAsia="ru-RU"/>
        </w:rPr>
        <w:t xml:space="preserve">Форма отчета о </w:t>
      </w:r>
      <w:r w:rsidR="00D404BA">
        <w:rPr>
          <w:rFonts w:ascii="Times New Roman" w:eastAsia="Times New Roman" w:hAnsi="Times New Roman" w:cs="Times New Roman"/>
          <w:bCs/>
          <w:i/>
          <w:sz w:val="24"/>
          <w:szCs w:val="24"/>
          <w:lang w:eastAsia="ru-RU"/>
        </w:rPr>
        <w:t>выполненных</w:t>
      </w:r>
      <w:r w:rsidRPr="002A7F62">
        <w:rPr>
          <w:rFonts w:ascii="Times New Roman" w:eastAsia="Times New Roman" w:hAnsi="Times New Roman" w:cs="Times New Roman"/>
          <w:bCs/>
          <w:i/>
          <w:sz w:val="24"/>
          <w:szCs w:val="24"/>
          <w:lang w:eastAsia="ru-RU"/>
        </w:rPr>
        <w:t xml:space="preserve"> </w:t>
      </w:r>
      <w:r w:rsidR="00F12A04">
        <w:rPr>
          <w:rFonts w:ascii="Times New Roman" w:eastAsia="Times New Roman" w:hAnsi="Times New Roman" w:cs="Times New Roman"/>
          <w:bCs/>
          <w:i/>
          <w:sz w:val="24"/>
          <w:szCs w:val="24"/>
          <w:lang w:eastAsia="ru-RU"/>
        </w:rPr>
        <w:t>Работ</w:t>
      </w:r>
      <w:r w:rsidRPr="002A7F62">
        <w:rPr>
          <w:rFonts w:ascii="Times New Roman" w:eastAsia="Times New Roman" w:hAnsi="Times New Roman" w:cs="Times New Roman"/>
          <w:bCs/>
          <w:i/>
          <w:sz w:val="24"/>
          <w:szCs w:val="24"/>
          <w:lang w:eastAsia="ru-RU"/>
        </w:rPr>
        <w:t>ах</w:t>
      </w:r>
    </w:p>
    <w:p w14:paraId="3A6CC833" w14:textId="77777777" w:rsidR="00AA48CC" w:rsidRPr="002A7F62" w:rsidRDefault="00AA48CC" w:rsidP="00DB575C">
      <w:pPr>
        <w:tabs>
          <w:tab w:val="left" w:pos="1134"/>
        </w:tabs>
        <w:rPr>
          <w:rFonts w:ascii="Times New Roman" w:hAnsi="Times New Roman" w:cs="Times New Roman"/>
          <w:i/>
          <w:iCs/>
          <w:kern w:val="2"/>
          <w:sz w:val="24"/>
          <w:szCs w:val="24"/>
          <w14:ligatures w14:val="standardContextual"/>
        </w:rPr>
      </w:pP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AA48CC" w:rsidRPr="002A7F62" w14:paraId="0BB99E75" w14:textId="77777777" w:rsidTr="00A33661">
        <w:tc>
          <w:tcPr>
            <w:tcW w:w="5098" w:type="dxa"/>
          </w:tcPr>
          <w:p w14:paraId="7A49295C" w14:textId="77777777" w:rsidR="00AA48CC" w:rsidRPr="002A7F62" w:rsidRDefault="00AA48CC" w:rsidP="00A33661">
            <w:pPr>
              <w:tabs>
                <w:tab w:val="left" w:pos="1134"/>
              </w:tabs>
              <w:ind w:left="31"/>
              <w:jc w:val="both"/>
              <w:rPr>
                <w:rFonts w:ascii="Times New Roman" w:hAnsi="Times New Roman" w:cs="Times New Roman"/>
                <w:b/>
                <w:bCs/>
              </w:rPr>
            </w:pPr>
            <w:r w:rsidRPr="002A7F62">
              <w:rPr>
                <w:rFonts w:ascii="Times New Roman" w:hAnsi="Times New Roman" w:cs="Times New Roman"/>
                <w:b/>
                <w:bCs/>
              </w:rPr>
              <w:t>СОГЛАСОВАНО</w:t>
            </w:r>
          </w:p>
        </w:tc>
        <w:tc>
          <w:tcPr>
            <w:tcW w:w="4247" w:type="dxa"/>
          </w:tcPr>
          <w:p w14:paraId="63C4B0A5" w14:textId="77777777" w:rsidR="00AA48CC" w:rsidRPr="002A7F62" w:rsidRDefault="00AA48CC" w:rsidP="00A33661">
            <w:pPr>
              <w:tabs>
                <w:tab w:val="left" w:pos="1134"/>
              </w:tabs>
              <w:ind w:left="39"/>
              <w:rPr>
                <w:rFonts w:ascii="Times New Roman" w:hAnsi="Times New Roman" w:cs="Times New Roman"/>
                <w:b/>
                <w:bCs/>
              </w:rPr>
            </w:pPr>
            <w:r w:rsidRPr="002A7F62">
              <w:rPr>
                <w:rFonts w:ascii="Times New Roman" w:hAnsi="Times New Roman" w:cs="Times New Roman"/>
                <w:b/>
                <w:bCs/>
              </w:rPr>
              <w:t>УТВЕРЖДАЮ</w:t>
            </w:r>
          </w:p>
        </w:tc>
      </w:tr>
      <w:tr w:rsidR="00AA48CC" w:rsidRPr="002A7F62" w14:paraId="13B896C5" w14:textId="77777777" w:rsidTr="00A33661">
        <w:tc>
          <w:tcPr>
            <w:tcW w:w="5098" w:type="dxa"/>
          </w:tcPr>
          <w:p w14:paraId="6B00B349" w14:textId="77777777" w:rsidR="00AA48CC" w:rsidRPr="002A7F62" w:rsidRDefault="00AA48CC" w:rsidP="00A33661">
            <w:pPr>
              <w:tabs>
                <w:tab w:val="left" w:pos="1134"/>
              </w:tabs>
              <w:ind w:left="31"/>
              <w:jc w:val="center"/>
              <w:rPr>
                <w:rFonts w:ascii="Times New Roman" w:hAnsi="Times New Roman" w:cs="Times New Roman"/>
              </w:rPr>
            </w:pPr>
          </w:p>
        </w:tc>
        <w:tc>
          <w:tcPr>
            <w:tcW w:w="4247" w:type="dxa"/>
          </w:tcPr>
          <w:p w14:paraId="14EAEDFC" w14:textId="77777777" w:rsidR="00AA48CC" w:rsidRPr="002A7F62" w:rsidRDefault="00AA48CC" w:rsidP="00A33661">
            <w:pPr>
              <w:tabs>
                <w:tab w:val="left" w:pos="1134"/>
              </w:tabs>
              <w:ind w:left="39"/>
              <w:jc w:val="center"/>
              <w:rPr>
                <w:rFonts w:ascii="Times New Roman" w:hAnsi="Times New Roman" w:cs="Times New Roman"/>
              </w:rPr>
            </w:pPr>
          </w:p>
        </w:tc>
      </w:tr>
      <w:tr w:rsidR="00AA48CC" w:rsidRPr="002A7F62" w14:paraId="1B94A035" w14:textId="77777777" w:rsidTr="00A33661">
        <w:tc>
          <w:tcPr>
            <w:tcW w:w="5098" w:type="dxa"/>
          </w:tcPr>
          <w:p w14:paraId="2B7CBC37" w14:textId="77777777" w:rsidR="00AA48CC" w:rsidRPr="002A7F62" w:rsidRDefault="00AA48CC" w:rsidP="00A33661">
            <w:pPr>
              <w:tabs>
                <w:tab w:val="left" w:pos="1134"/>
              </w:tabs>
              <w:ind w:left="31"/>
              <w:rPr>
                <w:rFonts w:ascii="Times New Roman" w:hAnsi="Times New Roman" w:cs="Times New Roman"/>
              </w:rPr>
            </w:pPr>
            <w:r w:rsidRPr="002A7F62">
              <w:rPr>
                <w:rFonts w:ascii="Times New Roman" w:hAnsi="Times New Roman" w:cs="Times New Roman"/>
              </w:rPr>
              <w:t>ЗАКАЗЧИК</w:t>
            </w:r>
          </w:p>
          <w:p w14:paraId="0F12EDF8" w14:textId="1F28A228" w:rsidR="00AA48CC" w:rsidRPr="002A7F62" w:rsidRDefault="00AA48CC" w:rsidP="00DB575C">
            <w:pPr>
              <w:tabs>
                <w:tab w:val="left" w:pos="1134"/>
              </w:tabs>
              <w:ind w:left="31"/>
              <w:rPr>
                <w:rFonts w:ascii="Times New Roman" w:hAnsi="Times New Roman" w:cs="Times New Roman"/>
                <w:i/>
              </w:rPr>
            </w:pPr>
            <w:r w:rsidRPr="002A7F62">
              <w:rPr>
                <w:rFonts w:ascii="Times New Roman" w:hAnsi="Times New Roman" w:cs="Times New Roman"/>
                <w:i/>
              </w:rPr>
              <w:t xml:space="preserve">Наименование </w:t>
            </w:r>
            <w:r w:rsidR="00DB575C" w:rsidRPr="002A7F62">
              <w:rPr>
                <w:rFonts w:ascii="Times New Roman" w:hAnsi="Times New Roman" w:cs="Times New Roman"/>
                <w:i/>
              </w:rPr>
              <w:t>организации</w:t>
            </w:r>
          </w:p>
          <w:p w14:paraId="644004F4" w14:textId="77777777" w:rsidR="00AA48CC" w:rsidRPr="002A7F62" w:rsidRDefault="00AA48CC" w:rsidP="00A33661">
            <w:pPr>
              <w:tabs>
                <w:tab w:val="left" w:pos="1134"/>
              </w:tabs>
              <w:ind w:left="31"/>
              <w:rPr>
                <w:rFonts w:ascii="Times New Roman" w:hAnsi="Times New Roman" w:cs="Times New Roman"/>
                <w:i/>
              </w:rPr>
            </w:pPr>
            <w:r w:rsidRPr="002A7F62">
              <w:rPr>
                <w:rFonts w:ascii="Times New Roman" w:hAnsi="Times New Roman" w:cs="Times New Roman"/>
                <w:i/>
              </w:rPr>
              <w:t>Должность</w:t>
            </w:r>
          </w:p>
        </w:tc>
        <w:tc>
          <w:tcPr>
            <w:tcW w:w="4247" w:type="dxa"/>
          </w:tcPr>
          <w:p w14:paraId="070AF7E2" w14:textId="67231605" w:rsidR="00AA48CC" w:rsidRPr="002A7F62" w:rsidRDefault="00B667F8" w:rsidP="00A33661">
            <w:pPr>
              <w:tabs>
                <w:tab w:val="left" w:pos="1134"/>
              </w:tabs>
              <w:ind w:left="39"/>
              <w:rPr>
                <w:rFonts w:ascii="Times New Roman" w:hAnsi="Times New Roman" w:cs="Times New Roman"/>
              </w:rPr>
            </w:pPr>
            <w:r>
              <w:rPr>
                <w:rFonts w:ascii="Times New Roman" w:hAnsi="Times New Roman" w:cs="Times New Roman"/>
              </w:rPr>
              <w:t>ПОДРЯДЧИК</w:t>
            </w:r>
          </w:p>
          <w:p w14:paraId="4FA14362" w14:textId="74E1AABA" w:rsidR="00AA48CC" w:rsidRPr="002A7F62" w:rsidRDefault="00AA48CC" w:rsidP="00DB575C">
            <w:pPr>
              <w:tabs>
                <w:tab w:val="left" w:pos="1134"/>
              </w:tabs>
              <w:ind w:left="39"/>
              <w:rPr>
                <w:rFonts w:ascii="Times New Roman" w:hAnsi="Times New Roman" w:cs="Times New Roman"/>
                <w:i/>
              </w:rPr>
            </w:pPr>
            <w:r w:rsidRPr="002A7F62">
              <w:rPr>
                <w:rFonts w:ascii="Times New Roman" w:hAnsi="Times New Roman" w:cs="Times New Roman"/>
                <w:i/>
              </w:rPr>
              <w:t>Наименование организации</w:t>
            </w:r>
          </w:p>
          <w:p w14:paraId="78A2E0BD" w14:textId="77777777" w:rsidR="00AA48CC" w:rsidRPr="002A7F62" w:rsidRDefault="00AA48CC" w:rsidP="00A33661">
            <w:pPr>
              <w:tabs>
                <w:tab w:val="left" w:pos="1134"/>
              </w:tabs>
              <w:ind w:left="39"/>
              <w:rPr>
                <w:rFonts w:ascii="Times New Roman" w:hAnsi="Times New Roman" w:cs="Times New Roman"/>
                <w:i/>
              </w:rPr>
            </w:pPr>
            <w:r w:rsidRPr="002A7F62">
              <w:rPr>
                <w:rFonts w:ascii="Times New Roman" w:hAnsi="Times New Roman" w:cs="Times New Roman"/>
                <w:i/>
              </w:rPr>
              <w:t>Должность</w:t>
            </w:r>
          </w:p>
        </w:tc>
      </w:tr>
      <w:tr w:rsidR="00AA48CC" w:rsidRPr="002A7F62" w14:paraId="4A1BCBCE" w14:textId="77777777" w:rsidTr="00A33661">
        <w:trPr>
          <w:trHeight w:val="83"/>
        </w:trPr>
        <w:tc>
          <w:tcPr>
            <w:tcW w:w="5098" w:type="dxa"/>
          </w:tcPr>
          <w:p w14:paraId="2FD2DA4F" w14:textId="77777777" w:rsidR="00AA48CC" w:rsidRPr="002A7F62" w:rsidRDefault="00AA48CC" w:rsidP="00DB575C">
            <w:pPr>
              <w:tabs>
                <w:tab w:val="left" w:pos="1134"/>
              </w:tabs>
              <w:rPr>
                <w:rFonts w:ascii="Times New Roman" w:hAnsi="Times New Roman" w:cs="Times New Roman"/>
              </w:rPr>
            </w:pPr>
          </w:p>
          <w:p w14:paraId="470DE65C" w14:textId="77777777" w:rsidR="00AA48CC" w:rsidRPr="002A7F62" w:rsidRDefault="00AA48CC" w:rsidP="00A33661">
            <w:pPr>
              <w:tabs>
                <w:tab w:val="left" w:pos="1134"/>
              </w:tabs>
              <w:ind w:left="31"/>
              <w:rPr>
                <w:rFonts w:ascii="Times New Roman" w:hAnsi="Times New Roman" w:cs="Times New Roman"/>
              </w:rPr>
            </w:pPr>
            <w:r w:rsidRPr="002A7F62">
              <w:rPr>
                <w:rFonts w:ascii="Times New Roman" w:hAnsi="Times New Roman" w:cs="Times New Roman"/>
              </w:rPr>
              <w:t>_________________/_______________/</w:t>
            </w:r>
          </w:p>
          <w:p w14:paraId="7B4B3335" w14:textId="77777777" w:rsidR="00AA48CC" w:rsidRPr="002A7F62" w:rsidRDefault="00AA48CC" w:rsidP="00A33661">
            <w:pPr>
              <w:tabs>
                <w:tab w:val="left" w:pos="1134"/>
              </w:tabs>
              <w:ind w:left="31"/>
              <w:rPr>
                <w:rFonts w:ascii="Times New Roman" w:hAnsi="Times New Roman" w:cs="Times New Roman"/>
              </w:rPr>
            </w:pPr>
            <w:r w:rsidRPr="002A7F62">
              <w:rPr>
                <w:rFonts w:ascii="Times New Roman" w:hAnsi="Times New Roman" w:cs="Times New Roman"/>
              </w:rPr>
              <w:t>«______» _____________ 202___г.</w:t>
            </w:r>
          </w:p>
          <w:p w14:paraId="0EF865A7" w14:textId="77777777" w:rsidR="00AA48CC" w:rsidRPr="002A7F62" w:rsidRDefault="00AA48CC" w:rsidP="00A33661">
            <w:pPr>
              <w:tabs>
                <w:tab w:val="left" w:pos="1134"/>
              </w:tabs>
              <w:ind w:left="31"/>
              <w:rPr>
                <w:rFonts w:ascii="Times New Roman" w:hAnsi="Times New Roman" w:cs="Times New Roman"/>
              </w:rPr>
            </w:pPr>
            <w:r w:rsidRPr="002A7F62">
              <w:rPr>
                <w:rFonts w:ascii="Times New Roman" w:hAnsi="Times New Roman" w:cs="Times New Roman"/>
              </w:rPr>
              <w:t>М.П.</w:t>
            </w:r>
          </w:p>
        </w:tc>
        <w:tc>
          <w:tcPr>
            <w:tcW w:w="4247" w:type="dxa"/>
          </w:tcPr>
          <w:p w14:paraId="6A6072A2" w14:textId="77777777" w:rsidR="00AA48CC" w:rsidRPr="002A7F62" w:rsidRDefault="00AA48CC" w:rsidP="00A33661">
            <w:pPr>
              <w:tabs>
                <w:tab w:val="left" w:pos="1134"/>
              </w:tabs>
              <w:ind w:left="39"/>
              <w:jc w:val="center"/>
              <w:rPr>
                <w:rFonts w:ascii="Times New Roman" w:hAnsi="Times New Roman" w:cs="Times New Roman"/>
              </w:rPr>
            </w:pPr>
          </w:p>
          <w:p w14:paraId="111AAF2F" w14:textId="77777777" w:rsidR="00AA48CC" w:rsidRPr="002A7F62" w:rsidRDefault="00AA48CC" w:rsidP="00A33661">
            <w:pPr>
              <w:tabs>
                <w:tab w:val="left" w:pos="1134"/>
              </w:tabs>
              <w:ind w:left="39"/>
              <w:jc w:val="center"/>
              <w:rPr>
                <w:rFonts w:ascii="Times New Roman" w:hAnsi="Times New Roman" w:cs="Times New Roman"/>
              </w:rPr>
            </w:pPr>
            <w:r w:rsidRPr="002A7F62">
              <w:rPr>
                <w:rFonts w:ascii="Times New Roman" w:hAnsi="Times New Roman" w:cs="Times New Roman"/>
              </w:rPr>
              <w:t>_________________/_____________/</w:t>
            </w:r>
          </w:p>
          <w:p w14:paraId="47BF5AFE" w14:textId="77777777" w:rsidR="00AA48CC" w:rsidRPr="002A7F62" w:rsidRDefault="00AA48CC" w:rsidP="00A33661">
            <w:pPr>
              <w:tabs>
                <w:tab w:val="left" w:pos="1134"/>
              </w:tabs>
              <w:ind w:left="39"/>
              <w:rPr>
                <w:rFonts w:ascii="Times New Roman" w:hAnsi="Times New Roman" w:cs="Times New Roman"/>
              </w:rPr>
            </w:pPr>
            <w:r w:rsidRPr="002A7F62">
              <w:rPr>
                <w:rFonts w:ascii="Times New Roman" w:hAnsi="Times New Roman" w:cs="Times New Roman"/>
              </w:rPr>
              <w:t>«______» _____________ 202___г.</w:t>
            </w:r>
          </w:p>
          <w:p w14:paraId="13128F9A" w14:textId="77777777" w:rsidR="00AA48CC" w:rsidRPr="002A7F62" w:rsidRDefault="00AA48CC" w:rsidP="00A33661">
            <w:pPr>
              <w:tabs>
                <w:tab w:val="left" w:pos="1134"/>
              </w:tabs>
              <w:ind w:left="39"/>
              <w:rPr>
                <w:rFonts w:ascii="Times New Roman" w:hAnsi="Times New Roman" w:cs="Times New Roman"/>
              </w:rPr>
            </w:pPr>
            <w:r w:rsidRPr="002A7F62">
              <w:rPr>
                <w:rFonts w:ascii="Times New Roman" w:hAnsi="Times New Roman" w:cs="Times New Roman"/>
              </w:rPr>
              <w:t>М.П.</w:t>
            </w:r>
          </w:p>
        </w:tc>
      </w:tr>
      <w:tr w:rsidR="00AA48CC" w:rsidRPr="002A7F62" w14:paraId="2688EEC1" w14:textId="77777777" w:rsidTr="00A33661">
        <w:tc>
          <w:tcPr>
            <w:tcW w:w="5098" w:type="dxa"/>
          </w:tcPr>
          <w:p w14:paraId="276674E8" w14:textId="77777777" w:rsidR="00AA48CC" w:rsidRPr="002A7F62" w:rsidRDefault="00AA48CC" w:rsidP="00A33661">
            <w:pPr>
              <w:tabs>
                <w:tab w:val="left" w:pos="1134"/>
              </w:tabs>
              <w:ind w:left="567"/>
              <w:rPr>
                <w:rFonts w:ascii="Times New Roman" w:hAnsi="Times New Roman" w:cs="Times New Roman"/>
              </w:rPr>
            </w:pPr>
          </w:p>
        </w:tc>
        <w:tc>
          <w:tcPr>
            <w:tcW w:w="4247" w:type="dxa"/>
          </w:tcPr>
          <w:p w14:paraId="209F9E4F" w14:textId="77777777" w:rsidR="00AA48CC" w:rsidRPr="002A7F62" w:rsidRDefault="00AA48CC" w:rsidP="00A33661">
            <w:pPr>
              <w:tabs>
                <w:tab w:val="left" w:pos="1134"/>
              </w:tabs>
              <w:ind w:left="567"/>
              <w:jc w:val="center"/>
              <w:rPr>
                <w:rFonts w:ascii="Times New Roman" w:hAnsi="Times New Roman" w:cs="Times New Roman"/>
              </w:rPr>
            </w:pPr>
          </w:p>
        </w:tc>
      </w:tr>
    </w:tbl>
    <w:p w14:paraId="14037D49" w14:textId="77777777" w:rsidR="00AA48CC" w:rsidRPr="002A7F62" w:rsidRDefault="00AA48CC" w:rsidP="00DB575C">
      <w:pPr>
        <w:tabs>
          <w:tab w:val="left" w:pos="1134"/>
        </w:tabs>
        <w:rPr>
          <w:rFonts w:ascii="Times New Roman" w:hAnsi="Times New Roman" w:cs="Times New Roman"/>
          <w:kern w:val="2"/>
          <w:sz w:val="24"/>
          <w:szCs w:val="24"/>
          <w14:ligatures w14:val="standardContextual"/>
        </w:rPr>
      </w:pPr>
    </w:p>
    <w:p w14:paraId="64EA20C6"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ОТЧЕТ</w:t>
      </w:r>
    </w:p>
    <w:p w14:paraId="04F8422C" w14:textId="43BDC536"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ах</w:t>
      </w:r>
    </w:p>
    <w:p w14:paraId="430F373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к договору от «_____» _____________202__г. №_________</w:t>
      </w:r>
    </w:p>
    <w:p w14:paraId="39C66A1D"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предмет договора</w:t>
      </w:r>
    </w:p>
    <w:p w14:paraId="0BE19D4D" w14:textId="77777777"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p>
    <w:p w14:paraId="695C4061"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31EA5ED" w14:textId="0225178C"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договору:</w:t>
      </w:r>
    </w:p>
    <w:p w14:paraId="19D04307" w14:textId="2F47054C"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Фактический срок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p>
    <w:p w14:paraId="3EB1F374" w14:textId="1C41598C" w:rsidR="00AA48CC" w:rsidRPr="002A7F62" w:rsidRDefault="00AA48CC" w:rsidP="00DB575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Дата предоставления отчетных документов:</w:t>
      </w:r>
    </w:p>
    <w:p w14:paraId="4BD57784"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5756F3A5"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3DCDE1F9"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1E62EFEA" w14:textId="54AA80BB"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Место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w:t>
      </w:r>
      <w:r w:rsidRPr="002A7F62">
        <w:rPr>
          <w:rFonts w:ascii="Times New Roman" w:hAnsi="Times New Roman" w:cs="Times New Roman"/>
          <w:kern w:val="2"/>
          <w:sz w:val="24"/>
          <w:szCs w:val="24"/>
          <w14:ligatures w14:val="standardContextual"/>
        </w:rPr>
        <w:br w:type="page"/>
      </w:r>
    </w:p>
    <w:p w14:paraId="549AB168" w14:textId="77777777" w:rsidR="00AA48CC" w:rsidRPr="002A7F62" w:rsidRDefault="00AA48CC" w:rsidP="00AA48CC">
      <w:pPr>
        <w:tabs>
          <w:tab w:val="left" w:pos="1134"/>
        </w:tabs>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ОГЛАВЛЕНИЕ</w:t>
      </w:r>
    </w:p>
    <w:p w14:paraId="4D94D4F9" w14:textId="77777777" w:rsidR="00AA48CC" w:rsidRPr="002A7F62" w:rsidRDefault="00AA48CC" w:rsidP="00AA48CC">
      <w:pPr>
        <w:tabs>
          <w:tab w:val="left" w:pos="1134"/>
        </w:tabs>
        <w:ind w:left="567"/>
        <w:jc w:val="center"/>
        <w:rPr>
          <w:rFonts w:ascii="Times New Roman" w:hAnsi="Times New Roman" w:cs="Times New Roman"/>
          <w:b/>
          <w:bCs/>
          <w:kern w:val="2"/>
          <w:sz w:val="24"/>
          <w:szCs w:val="24"/>
          <w14:ligatures w14:val="standardContextual"/>
        </w:rPr>
      </w:pPr>
    </w:p>
    <w:tbl>
      <w:tblPr>
        <w:tblStyle w:val="7"/>
        <w:tblW w:w="0" w:type="auto"/>
        <w:tblLook w:val="04A0" w:firstRow="1" w:lastRow="0" w:firstColumn="1" w:lastColumn="0" w:noHBand="0" w:noVBand="1"/>
      </w:tblPr>
      <w:tblGrid>
        <w:gridCol w:w="1139"/>
        <w:gridCol w:w="7118"/>
        <w:gridCol w:w="1370"/>
      </w:tblGrid>
      <w:tr w:rsidR="00AA48CC" w:rsidRPr="002A7F62" w14:paraId="0437B06F" w14:textId="77777777" w:rsidTr="00A33661">
        <w:tc>
          <w:tcPr>
            <w:tcW w:w="1174" w:type="dxa"/>
          </w:tcPr>
          <w:p w14:paraId="61BB2767" w14:textId="77777777" w:rsidR="00AA48CC" w:rsidRPr="002A7F62" w:rsidRDefault="00AA48CC" w:rsidP="00A33661">
            <w:pPr>
              <w:tabs>
                <w:tab w:val="left" w:pos="1134"/>
              </w:tabs>
              <w:ind w:left="31"/>
              <w:jc w:val="center"/>
              <w:rPr>
                <w:rFonts w:ascii="Times New Roman" w:hAnsi="Times New Roman" w:cs="Times New Roman"/>
                <w:b/>
                <w:bCs/>
              </w:rPr>
            </w:pPr>
            <w:r w:rsidRPr="002A7F62">
              <w:rPr>
                <w:rFonts w:ascii="Times New Roman" w:hAnsi="Times New Roman" w:cs="Times New Roman"/>
                <w:b/>
                <w:bCs/>
              </w:rPr>
              <w:t>№ п/п</w:t>
            </w:r>
          </w:p>
        </w:tc>
        <w:tc>
          <w:tcPr>
            <w:tcW w:w="7468" w:type="dxa"/>
          </w:tcPr>
          <w:p w14:paraId="63E3772D" w14:textId="77777777" w:rsidR="00AA48CC" w:rsidRPr="002A7F62" w:rsidRDefault="00AA48CC" w:rsidP="00A33661">
            <w:pPr>
              <w:tabs>
                <w:tab w:val="left" w:pos="1134"/>
              </w:tabs>
              <w:jc w:val="center"/>
              <w:rPr>
                <w:rFonts w:ascii="Times New Roman" w:hAnsi="Times New Roman" w:cs="Times New Roman"/>
                <w:b/>
                <w:bCs/>
              </w:rPr>
            </w:pPr>
            <w:r w:rsidRPr="002A7F62">
              <w:rPr>
                <w:rFonts w:ascii="Times New Roman" w:hAnsi="Times New Roman" w:cs="Times New Roman"/>
                <w:b/>
                <w:bCs/>
              </w:rPr>
              <w:t>Наименование раздела</w:t>
            </w:r>
          </w:p>
        </w:tc>
        <w:tc>
          <w:tcPr>
            <w:tcW w:w="1412" w:type="dxa"/>
          </w:tcPr>
          <w:p w14:paraId="285FF49B" w14:textId="77777777" w:rsidR="00AA48CC" w:rsidRPr="002A7F62" w:rsidRDefault="00AA48CC" w:rsidP="00A33661">
            <w:pPr>
              <w:tabs>
                <w:tab w:val="left" w:pos="1134"/>
              </w:tabs>
              <w:ind w:left="38"/>
              <w:jc w:val="center"/>
              <w:rPr>
                <w:rFonts w:ascii="Times New Roman" w:hAnsi="Times New Roman" w:cs="Times New Roman"/>
                <w:b/>
                <w:bCs/>
              </w:rPr>
            </w:pPr>
            <w:r w:rsidRPr="002A7F62">
              <w:rPr>
                <w:rFonts w:ascii="Times New Roman" w:hAnsi="Times New Roman" w:cs="Times New Roman"/>
                <w:b/>
                <w:bCs/>
              </w:rPr>
              <w:t>Стр.</w:t>
            </w:r>
          </w:p>
        </w:tc>
      </w:tr>
      <w:tr w:rsidR="00AA48CC" w:rsidRPr="002A7F62" w14:paraId="79F248B6" w14:textId="77777777" w:rsidTr="00A33661">
        <w:tc>
          <w:tcPr>
            <w:tcW w:w="1174" w:type="dxa"/>
          </w:tcPr>
          <w:p w14:paraId="677848CC"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1.</w:t>
            </w:r>
          </w:p>
        </w:tc>
        <w:tc>
          <w:tcPr>
            <w:tcW w:w="7468" w:type="dxa"/>
          </w:tcPr>
          <w:p w14:paraId="0C8D95FA" w14:textId="7777777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Общие положения</w:t>
            </w:r>
          </w:p>
        </w:tc>
        <w:tc>
          <w:tcPr>
            <w:tcW w:w="1412" w:type="dxa"/>
          </w:tcPr>
          <w:p w14:paraId="2EBF3F75"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58919909" w14:textId="77777777" w:rsidTr="00A33661">
        <w:tc>
          <w:tcPr>
            <w:tcW w:w="1174" w:type="dxa"/>
          </w:tcPr>
          <w:p w14:paraId="5EDC6CD2"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2.</w:t>
            </w:r>
          </w:p>
        </w:tc>
        <w:tc>
          <w:tcPr>
            <w:tcW w:w="7468" w:type="dxa"/>
          </w:tcPr>
          <w:p w14:paraId="4947941F" w14:textId="7777777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Термины, определения, сокращения</w:t>
            </w:r>
          </w:p>
        </w:tc>
        <w:tc>
          <w:tcPr>
            <w:tcW w:w="1412" w:type="dxa"/>
          </w:tcPr>
          <w:p w14:paraId="5A0A4F50"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10EBC5D4" w14:textId="77777777" w:rsidTr="00A33661">
        <w:tc>
          <w:tcPr>
            <w:tcW w:w="1174" w:type="dxa"/>
          </w:tcPr>
          <w:p w14:paraId="64A8DA77"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3.</w:t>
            </w:r>
          </w:p>
        </w:tc>
        <w:tc>
          <w:tcPr>
            <w:tcW w:w="7468" w:type="dxa"/>
          </w:tcPr>
          <w:p w14:paraId="3CD1EC29" w14:textId="305EE6A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 xml:space="preserve">Перечень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5C5DAE12"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1189B9DE" w14:textId="77777777" w:rsidTr="00A33661">
        <w:tc>
          <w:tcPr>
            <w:tcW w:w="1174" w:type="dxa"/>
          </w:tcPr>
          <w:p w14:paraId="40110EF6"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4.</w:t>
            </w:r>
          </w:p>
        </w:tc>
        <w:tc>
          <w:tcPr>
            <w:tcW w:w="7468" w:type="dxa"/>
          </w:tcPr>
          <w:p w14:paraId="6977CF01" w14:textId="37FDEABB"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 xml:space="preserve">Подробное описание </w:t>
            </w:r>
            <w:r w:rsidR="00D404BA">
              <w:rPr>
                <w:rFonts w:ascii="Times New Roman" w:hAnsi="Times New Roman" w:cs="Times New Roman"/>
              </w:rPr>
              <w:t>выполненных</w:t>
            </w:r>
            <w:r w:rsidRPr="002A7F62">
              <w:rPr>
                <w:rFonts w:ascii="Times New Roman" w:hAnsi="Times New Roman" w:cs="Times New Roman"/>
              </w:rPr>
              <w:t xml:space="preserve"> </w:t>
            </w:r>
            <w:r w:rsidR="00F12A04">
              <w:rPr>
                <w:rFonts w:ascii="Times New Roman" w:hAnsi="Times New Roman" w:cs="Times New Roman"/>
              </w:rPr>
              <w:t>Работ</w:t>
            </w:r>
          </w:p>
        </w:tc>
        <w:tc>
          <w:tcPr>
            <w:tcW w:w="1412" w:type="dxa"/>
          </w:tcPr>
          <w:p w14:paraId="344D38D3"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31BF0600" w14:textId="77777777" w:rsidTr="00A33661">
        <w:tc>
          <w:tcPr>
            <w:tcW w:w="1174" w:type="dxa"/>
          </w:tcPr>
          <w:p w14:paraId="6BAC2A80"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4.1.</w:t>
            </w:r>
          </w:p>
        </w:tc>
        <w:tc>
          <w:tcPr>
            <w:tcW w:w="7468" w:type="dxa"/>
          </w:tcPr>
          <w:p w14:paraId="46E75AD3" w14:textId="7777777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49420E7"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063E5FA2" w14:textId="77777777" w:rsidTr="00A33661">
        <w:tc>
          <w:tcPr>
            <w:tcW w:w="1174" w:type="dxa"/>
          </w:tcPr>
          <w:p w14:paraId="0855FDCD"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4.2.</w:t>
            </w:r>
          </w:p>
        </w:tc>
        <w:tc>
          <w:tcPr>
            <w:tcW w:w="7468" w:type="dxa"/>
          </w:tcPr>
          <w:p w14:paraId="65F6661B" w14:textId="7777777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w:t>
            </w:r>
          </w:p>
        </w:tc>
        <w:tc>
          <w:tcPr>
            <w:tcW w:w="1412" w:type="dxa"/>
          </w:tcPr>
          <w:p w14:paraId="38B80256" w14:textId="77777777" w:rsidR="00AA48CC" w:rsidRPr="002A7F62" w:rsidRDefault="00AA48CC" w:rsidP="00A33661">
            <w:pPr>
              <w:tabs>
                <w:tab w:val="left" w:pos="1134"/>
              </w:tabs>
              <w:ind w:left="567"/>
              <w:jc w:val="center"/>
              <w:rPr>
                <w:rFonts w:ascii="Times New Roman" w:hAnsi="Times New Roman" w:cs="Times New Roman"/>
              </w:rPr>
            </w:pPr>
          </w:p>
        </w:tc>
      </w:tr>
      <w:tr w:rsidR="00AA48CC" w:rsidRPr="002A7F62" w14:paraId="25B5A759" w14:textId="77777777" w:rsidTr="00A33661">
        <w:tc>
          <w:tcPr>
            <w:tcW w:w="1174" w:type="dxa"/>
          </w:tcPr>
          <w:p w14:paraId="21E77AC8" w14:textId="77777777" w:rsidR="00AA48CC" w:rsidRPr="002A7F62" w:rsidRDefault="00AA48CC" w:rsidP="00A33661">
            <w:pPr>
              <w:tabs>
                <w:tab w:val="left" w:pos="1134"/>
              </w:tabs>
              <w:ind w:left="31"/>
              <w:jc w:val="center"/>
              <w:rPr>
                <w:rFonts w:ascii="Times New Roman" w:hAnsi="Times New Roman" w:cs="Times New Roman"/>
              </w:rPr>
            </w:pPr>
            <w:r w:rsidRPr="002A7F62">
              <w:rPr>
                <w:rFonts w:ascii="Times New Roman" w:hAnsi="Times New Roman" w:cs="Times New Roman"/>
              </w:rPr>
              <w:t>5.</w:t>
            </w:r>
          </w:p>
        </w:tc>
        <w:tc>
          <w:tcPr>
            <w:tcW w:w="7468" w:type="dxa"/>
          </w:tcPr>
          <w:p w14:paraId="485E1596" w14:textId="77777777" w:rsidR="00AA48CC" w:rsidRPr="002A7F62" w:rsidRDefault="00AA48CC" w:rsidP="00A33661">
            <w:pPr>
              <w:tabs>
                <w:tab w:val="left" w:pos="1134"/>
              </w:tabs>
              <w:rPr>
                <w:rFonts w:ascii="Times New Roman" w:hAnsi="Times New Roman" w:cs="Times New Roman"/>
              </w:rPr>
            </w:pPr>
            <w:r w:rsidRPr="002A7F62">
              <w:rPr>
                <w:rFonts w:ascii="Times New Roman" w:hAnsi="Times New Roman" w:cs="Times New Roman"/>
              </w:rPr>
              <w:t xml:space="preserve">Приложения </w:t>
            </w:r>
            <w:r w:rsidRPr="002A7F62">
              <w:rPr>
                <w:rFonts w:ascii="Times New Roman" w:hAnsi="Times New Roman" w:cs="Times New Roman"/>
                <w:i/>
                <w:iCs/>
              </w:rPr>
              <w:t>(если применимо)</w:t>
            </w:r>
          </w:p>
        </w:tc>
        <w:tc>
          <w:tcPr>
            <w:tcW w:w="1412" w:type="dxa"/>
          </w:tcPr>
          <w:p w14:paraId="5C6EE78B" w14:textId="77777777" w:rsidR="00AA48CC" w:rsidRPr="002A7F62" w:rsidRDefault="00AA48CC" w:rsidP="00A33661">
            <w:pPr>
              <w:tabs>
                <w:tab w:val="left" w:pos="1134"/>
              </w:tabs>
              <w:ind w:left="567"/>
              <w:jc w:val="center"/>
              <w:rPr>
                <w:rFonts w:ascii="Times New Roman" w:hAnsi="Times New Roman" w:cs="Times New Roman"/>
              </w:rPr>
            </w:pPr>
          </w:p>
        </w:tc>
      </w:tr>
    </w:tbl>
    <w:p w14:paraId="44E1D1BB" w14:textId="77777777" w:rsidR="00AA48CC" w:rsidRPr="002A7F62" w:rsidRDefault="00AA48CC" w:rsidP="00AA48CC">
      <w:pPr>
        <w:tabs>
          <w:tab w:val="left" w:pos="1134"/>
        </w:tabs>
        <w:ind w:left="567"/>
        <w:jc w:val="center"/>
        <w:rPr>
          <w:rFonts w:ascii="Times New Roman" w:hAnsi="Times New Roman" w:cs="Times New Roman"/>
          <w:kern w:val="2"/>
          <w:sz w:val="24"/>
          <w:szCs w:val="24"/>
          <w14:ligatures w14:val="standardContextual"/>
        </w:rPr>
      </w:pPr>
    </w:p>
    <w:p w14:paraId="2637C8F4" w14:textId="77777777" w:rsidR="00AA48CC" w:rsidRPr="002A7F62" w:rsidRDefault="00AA48CC" w:rsidP="00AA48CC">
      <w:pPr>
        <w:tabs>
          <w:tab w:val="left" w:pos="1134"/>
        </w:tabs>
        <w:ind w:left="567"/>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br w:type="page"/>
      </w:r>
    </w:p>
    <w:p w14:paraId="45250032" w14:textId="77777777" w:rsidR="00AA48CC" w:rsidRPr="002A7F62" w:rsidRDefault="00AA48CC" w:rsidP="00AA48CC">
      <w:pPr>
        <w:tabs>
          <w:tab w:val="left" w:pos="1134"/>
        </w:tabs>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lastRenderedPageBreak/>
        <w:t>ОБЩИЕ ПОЛОЖЕНИЯ</w:t>
      </w:r>
    </w:p>
    <w:p w14:paraId="378569E9" w14:textId="77777777" w:rsidR="00AA48CC" w:rsidRPr="002A7F62" w:rsidRDefault="00AA48CC" w:rsidP="00AA48CC">
      <w:pPr>
        <w:tabs>
          <w:tab w:val="left" w:pos="1134"/>
        </w:tabs>
        <w:ind w:left="567"/>
        <w:contextualSpacing/>
        <w:rPr>
          <w:rFonts w:ascii="Times New Roman" w:hAnsi="Times New Roman" w:cs="Times New Roman"/>
          <w:b/>
          <w:bCs/>
          <w:kern w:val="2"/>
          <w:sz w:val="24"/>
          <w:szCs w:val="24"/>
          <w14:ligatures w14:val="standardContextual"/>
        </w:rPr>
      </w:pPr>
    </w:p>
    <w:p w14:paraId="143CF121" w14:textId="62437245"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Данный отчет о </w:t>
      </w:r>
      <w:r w:rsidR="00D404BA">
        <w:rPr>
          <w:rFonts w:ascii="Times New Roman" w:hAnsi="Times New Roman" w:cs="Times New Roman"/>
          <w:kern w:val="2"/>
          <w:sz w:val="24"/>
          <w:szCs w:val="24"/>
          <w14:ligatures w14:val="standardContextual"/>
        </w:rPr>
        <w:t>выполненных</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ах (далее - Отчет) подтверждает факт </w:t>
      </w:r>
      <w:r w:rsidR="00556ED2">
        <w:rPr>
          <w:rFonts w:ascii="Times New Roman" w:hAnsi="Times New Roman" w:cs="Times New Roman"/>
          <w:kern w:val="2"/>
          <w:sz w:val="24"/>
          <w:szCs w:val="24"/>
          <w14:ligatures w14:val="standardContextual"/>
        </w:rPr>
        <w:t>выполнения</w:t>
      </w:r>
      <w:r w:rsidRPr="002A7F62">
        <w:rPr>
          <w:rFonts w:ascii="Times New Roman" w:hAnsi="Times New Roman" w:cs="Times New Roman"/>
          <w:kern w:val="2"/>
          <w:sz w:val="24"/>
          <w:szCs w:val="24"/>
          <w14:ligatures w14:val="standardContextual"/>
        </w:rPr>
        <w:t xml:space="preserve">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по _______________________________________ (далее -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в рамках договора на оказание </w:t>
      </w:r>
      <w:r w:rsidR="00F12A04">
        <w:rPr>
          <w:rFonts w:ascii="Times New Roman" w:hAnsi="Times New Roman" w:cs="Times New Roman"/>
          <w:kern w:val="2"/>
          <w:sz w:val="24"/>
          <w:szCs w:val="24"/>
          <w14:ligatures w14:val="standardContextual"/>
        </w:rPr>
        <w:t>Работ</w:t>
      </w:r>
      <w:r w:rsidRPr="002A7F62">
        <w:rPr>
          <w:rFonts w:ascii="Times New Roman" w:hAnsi="Times New Roman" w:cs="Times New Roman"/>
          <w:kern w:val="2"/>
          <w:sz w:val="24"/>
          <w:szCs w:val="24"/>
          <w14:ligatures w14:val="standardContextual"/>
        </w:rPr>
        <w:t xml:space="preserve"> от «____» _________202___г. №_____(далее – Договор), заключенного между __________________________ (далее – </w:t>
      </w:r>
      <w:r w:rsidR="00B667F8">
        <w:rPr>
          <w:rFonts w:ascii="Times New Roman" w:hAnsi="Times New Roman" w:cs="Times New Roman"/>
          <w:kern w:val="2"/>
          <w:sz w:val="24"/>
          <w:szCs w:val="24"/>
          <w14:ligatures w14:val="standardContextual"/>
        </w:rPr>
        <w:t>Подрядчик</w:t>
      </w:r>
      <w:r w:rsidRPr="002A7F62">
        <w:rPr>
          <w:rFonts w:ascii="Times New Roman" w:hAnsi="Times New Roman" w:cs="Times New Roman"/>
          <w:kern w:val="2"/>
          <w:sz w:val="24"/>
          <w:szCs w:val="24"/>
          <w14:ligatures w14:val="standardContextual"/>
        </w:rPr>
        <w:t>) и Автономной некоммерческой организацией «__________» (далее – Заказчик).</w:t>
      </w:r>
    </w:p>
    <w:p w14:paraId="419A9C15" w14:textId="76394688" w:rsidR="00AA48CC" w:rsidRPr="002A7F62" w:rsidRDefault="00AA48CC" w:rsidP="0004685A">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В ходе реализации Договора были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на сумму ______________ (___________) рублей ___копеек, в том числе НДС 20% (НДС не облагается) в сумме _______________ (______________) рублей _______копеек или НДС не облагается в связи с применением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упрощенной системы налогообложения на основании ст. 346.11. НК РФ.</w:t>
      </w:r>
    </w:p>
    <w:p w14:paraId="63629FB4" w14:textId="77777777"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Термины, определения и сокращения:</w:t>
      </w:r>
    </w:p>
    <w:p w14:paraId="5995AC08" w14:textId="77777777"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33406E62" w14:textId="6D466654"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t xml:space="preserve">B соответствии с Договором (также указываются дополнительные соглашения/Заявки, если были заключены/оформлены) </w:t>
      </w:r>
      <w:r w:rsidR="00B667F8">
        <w:rPr>
          <w:rFonts w:ascii="Times New Roman" w:hAnsi="Times New Roman" w:cs="Times New Roman"/>
          <w:kern w:val="2"/>
          <w:sz w:val="24"/>
          <w:szCs w:val="24"/>
          <w14:ligatures w14:val="standardContextual"/>
        </w:rPr>
        <w:t>Подрядчиком</w:t>
      </w:r>
      <w:r w:rsidRPr="002A7F62">
        <w:rPr>
          <w:rFonts w:ascii="Times New Roman" w:hAnsi="Times New Roman" w:cs="Times New Roman"/>
          <w:kern w:val="2"/>
          <w:sz w:val="24"/>
          <w:szCs w:val="24"/>
          <w14:ligatures w14:val="standardContextual"/>
        </w:rPr>
        <w:t xml:space="preserve">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следующие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w:t>
      </w:r>
    </w:p>
    <w:p w14:paraId="49D76DC2" w14:textId="539A13A3" w:rsidR="00AA48CC" w:rsidRPr="002A7F62" w:rsidRDefault="00AA48CC" w:rsidP="00AA48CC">
      <w:pPr>
        <w:tabs>
          <w:tab w:val="left" w:pos="1134"/>
        </w:tabs>
        <w:ind w:firstLine="709"/>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 xml:space="preserve">(приводится перечень </w:t>
      </w:r>
      <w:r w:rsidR="00F12A04">
        <w:rPr>
          <w:rFonts w:ascii="Times New Roman" w:hAnsi="Times New Roman" w:cs="Times New Roman"/>
          <w:i/>
          <w:iCs/>
          <w:kern w:val="2"/>
          <w:sz w:val="24"/>
          <w:szCs w:val="24"/>
          <w14:ligatures w14:val="standardContextual"/>
        </w:rPr>
        <w:t>Работ</w:t>
      </w:r>
      <w:r w:rsidRPr="002A7F62">
        <w:rPr>
          <w:rFonts w:ascii="Times New Roman" w:hAnsi="Times New Roman" w:cs="Times New Roman"/>
          <w:i/>
          <w:iCs/>
          <w:kern w:val="2"/>
          <w:sz w:val="24"/>
          <w:szCs w:val="24"/>
          <w14:ligatures w14:val="standardContextual"/>
        </w:rPr>
        <w:t xml:space="preserve"> в соответствии с Техническим заданием).</w:t>
      </w:r>
    </w:p>
    <w:p w14:paraId="689A823E" w14:textId="1DD089AA"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r w:rsidRPr="002A7F62">
        <w:rPr>
          <w:rFonts w:ascii="Times New Roman" w:hAnsi="Times New Roman" w:cs="Times New Roman"/>
          <w:kern w:val="2"/>
          <w:sz w:val="24"/>
          <w:szCs w:val="24"/>
          <w14:ligatures w14:val="standardContextual"/>
        </w:rPr>
        <w:tab/>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по Договору </w:t>
      </w:r>
      <w:r w:rsidR="00D404BA">
        <w:rPr>
          <w:rFonts w:ascii="Times New Roman" w:hAnsi="Times New Roman" w:cs="Times New Roman"/>
          <w:kern w:val="2"/>
          <w:sz w:val="24"/>
          <w:szCs w:val="24"/>
          <w14:ligatures w14:val="standardContextual"/>
        </w:rPr>
        <w:t>выполнены</w:t>
      </w:r>
      <w:r w:rsidRPr="002A7F62">
        <w:rPr>
          <w:rFonts w:ascii="Times New Roman" w:hAnsi="Times New Roman" w:cs="Times New Roman"/>
          <w:kern w:val="2"/>
          <w:sz w:val="24"/>
          <w:szCs w:val="24"/>
          <w14:ligatures w14:val="standardContextual"/>
        </w:rPr>
        <w:t xml:space="preserve"> в полном объёме (если не в полном объеме, то указывается частично, по этапу, в соответствии с заявкой, за период и пр.).</w:t>
      </w:r>
    </w:p>
    <w:p w14:paraId="6EBC10F4" w14:textId="21C43C2D"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Перечень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p>
    <w:p w14:paraId="3FE345DE" w14:textId="77777777" w:rsidR="00AA48CC" w:rsidRPr="002A7F62" w:rsidRDefault="00AA48CC" w:rsidP="00AA48CC">
      <w:pPr>
        <w:tabs>
          <w:tab w:val="left" w:pos="1134"/>
        </w:tabs>
        <w:ind w:firstLine="709"/>
        <w:contextualSpacing/>
        <w:rPr>
          <w:rFonts w:ascii="Times New Roman" w:hAnsi="Times New Roman" w:cs="Times New Roman"/>
          <w:b/>
          <w:bCs/>
          <w:kern w:val="2"/>
          <w:sz w:val="24"/>
          <w:szCs w:val="24"/>
          <w14:ligatures w14:val="standardContextual"/>
        </w:rPr>
      </w:pPr>
    </w:p>
    <w:p w14:paraId="0CFC3EC7" w14:textId="7C364FC0" w:rsidR="00AA48CC" w:rsidRPr="002A7F62" w:rsidRDefault="00AA48CC" w:rsidP="00AA48CC">
      <w:pPr>
        <w:tabs>
          <w:tab w:val="left" w:pos="1134"/>
        </w:tabs>
        <w:ind w:firstLine="709"/>
        <w:contextualSpacing/>
        <w:jc w:val="center"/>
        <w:rPr>
          <w:rFonts w:ascii="Times New Roman" w:hAnsi="Times New Roman" w:cs="Times New Roman"/>
          <w:b/>
          <w:bCs/>
          <w:kern w:val="2"/>
          <w:sz w:val="24"/>
          <w:szCs w:val="24"/>
          <w14:ligatures w14:val="standardContextual"/>
        </w:rPr>
      </w:pPr>
      <w:r w:rsidRPr="002A7F62">
        <w:rPr>
          <w:rFonts w:ascii="Times New Roman" w:hAnsi="Times New Roman" w:cs="Times New Roman"/>
          <w:b/>
          <w:bCs/>
          <w:kern w:val="2"/>
          <w:sz w:val="24"/>
          <w:szCs w:val="24"/>
          <w14:ligatures w14:val="standardContextual"/>
        </w:rPr>
        <w:t xml:space="preserve">Подробное описание </w:t>
      </w:r>
      <w:r w:rsidR="00D404BA">
        <w:rPr>
          <w:rFonts w:ascii="Times New Roman" w:hAnsi="Times New Roman" w:cs="Times New Roman"/>
          <w:b/>
          <w:bCs/>
          <w:kern w:val="2"/>
          <w:sz w:val="24"/>
          <w:szCs w:val="24"/>
          <w14:ligatures w14:val="standardContextual"/>
        </w:rPr>
        <w:t>выполненных</w:t>
      </w:r>
      <w:r w:rsidRPr="002A7F62">
        <w:rPr>
          <w:rFonts w:ascii="Times New Roman" w:hAnsi="Times New Roman" w:cs="Times New Roman"/>
          <w:b/>
          <w:bCs/>
          <w:kern w:val="2"/>
          <w:sz w:val="24"/>
          <w:szCs w:val="24"/>
          <w14:ligatures w14:val="standardContextual"/>
        </w:rPr>
        <w:t xml:space="preserve"> </w:t>
      </w:r>
      <w:r w:rsidR="00F12A04">
        <w:rPr>
          <w:rFonts w:ascii="Times New Roman" w:hAnsi="Times New Roman" w:cs="Times New Roman"/>
          <w:b/>
          <w:bCs/>
          <w:kern w:val="2"/>
          <w:sz w:val="24"/>
          <w:szCs w:val="24"/>
          <w14:ligatures w14:val="standardContextual"/>
        </w:rPr>
        <w:t>Работ</w:t>
      </w:r>
    </w:p>
    <w:p w14:paraId="764480B6" w14:textId="39854252"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3D0ABA68" w14:textId="77777777" w:rsidR="00AA48CC" w:rsidRPr="002A7F62" w:rsidRDefault="00AA48CC" w:rsidP="00AA48CC">
      <w:pPr>
        <w:tabs>
          <w:tab w:val="left" w:pos="1134"/>
        </w:tabs>
        <w:ind w:firstLine="709"/>
        <w:jc w:val="both"/>
        <w:rPr>
          <w:rFonts w:ascii="Times New Roman" w:hAnsi="Times New Roman" w:cs="Times New Roman"/>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r w:rsidRPr="002A7F62">
        <w:rPr>
          <w:rFonts w:ascii="Times New Roman" w:hAnsi="Times New Roman" w:cs="Times New Roman"/>
          <w:kern w:val="2"/>
          <w:sz w:val="24"/>
          <w:szCs w:val="24"/>
          <w14:ligatures w14:val="standardContextual"/>
        </w:rPr>
        <w:t>*</w:t>
      </w:r>
      <w:proofErr w:type="gramEnd"/>
    </w:p>
    <w:p w14:paraId="5F9DFE06" w14:textId="7671EB10" w:rsidR="00AA48CC" w:rsidRPr="002A7F62" w:rsidRDefault="00AA48CC" w:rsidP="00AA48CC">
      <w:pPr>
        <w:tabs>
          <w:tab w:val="left" w:pos="1134"/>
        </w:tabs>
        <w:ind w:firstLine="709"/>
        <w:contextualSpacing/>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 xml:space="preserve">Наименование </w:t>
      </w:r>
      <w:r w:rsidR="00556ED2">
        <w:rPr>
          <w:rFonts w:ascii="Times New Roman" w:hAnsi="Times New Roman" w:cs="Times New Roman"/>
          <w:kern w:val="2"/>
          <w:sz w:val="24"/>
          <w:szCs w:val="24"/>
          <w14:ligatures w14:val="standardContextual"/>
        </w:rPr>
        <w:t>Работы</w:t>
      </w:r>
      <w:r w:rsidRPr="002A7F62">
        <w:rPr>
          <w:rFonts w:ascii="Times New Roman" w:hAnsi="Times New Roman" w:cs="Times New Roman"/>
          <w:kern w:val="2"/>
          <w:sz w:val="24"/>
          <w:szCs w:val="24"/>
          <w14:ligatures w14:val="standardContextual"/>
        </w:rPr>
        <w:t xml:space="preserve"> и ее описание (</w:t>
      </w:r>
      <w:r w:rsidRPr="002A7F62">
        <w:rPr>
          <w:rFonts w:ascii="Times New Roman" w:hAnsi="Times New Roman" w:cs="Times New Roman"/>
          <w:i/>
          <w:iCs/>
          <w:kern w:val="2"/>
          <w:sz w:val="24"/>
          <w:szCs w:val="24"/>
          <w14:ligatures w14:val="standardContextual"/>
        </w:rPr>
        <w:t>со ссылками на пункты Технического</w:t>
      </w:r>
    </w:p>
    <w:p w14:paraId="4B2708A4"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proofErr w:type="gramStart"/>
      <w:r w:rsidRPr="002A7F62">
        <w:rPr>
          <w:rFonts w:ascii="Times New Roman" w:hAnsi="Times New Roman" w:cs="Times New Roman"/>
          <w:i/>
          <w:iCs/>
          <w:kern w:val="2"/>
          <w:sz w:val="24"/>
          <w:szCs w:val="24"/>
          <w14:ligatures w14:val="standardContextual"/>
        </w:rPr>
        <w:t>задания)*</w:t>
      </w:r>
      <w:proofErr w:type="gramEnd"/>
    </w:p>
    <w:p w14:paraId="33835AF7" w14:textId="77777777" w:rsidR="00AA48CC" w:rsidRPr="002A7F62" w:rsidRDefault="00AA48CC" w:rsidP="00AA48C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i/>
          <w:iCs/>
          <w:kern w:val="2"/>
          <w:sz w:val="24"/>
          <w:szCs w:val="24"/>
          <w14:ligatures w14:val="standardContextual"/>
        </w:rPr>
        <w:t>…………</w:t>
      </w:r>
    </w:p>
    <w:p w14:paraId="4A22A50A" w14:textId="5D00716B" w:rsidR="00A07CE0" w:rsidRDefault="00AA48CC" w:rsidP="00DB575C">
      <w:pPr>
        <w:tabs>
          <w:tab w:val="left" w:pos="1134"/>
        </w:tabs>
        <w:ind w:firstLine="709"/>
        <w:jc w:val="both"/>
        <w:rPr>
          <w:rFonts w:ascii="Times New Roman" w:hAnsi="Times New Roman" w:cs="Times New Roman"/>
          <w:i/>
          <w:iCs/>
          <w:kern w:val="2"/>
          <w:sz w:val="24"/>
          <w:szCs w:val="24"/>
          <w14:ligatures w14:val="standardContextual"/>
        </w:rPr>
      </w:pPr>
      <w:r w:rsidRPr="002A7F62">
        <w:rPr>
          <w:rFonts w:ascii="Times New Roman" w:hAnsi="Times New Roman" w:cs="Times New Roman"/>
          <w:kern w:val="2"/>
          <w:sz w:val="24"/>
          <w:szCs w:val="24"/>
          <w14:ligatures w14:val="standardContextual"/>
        </w:rPr>
        <w:t>*</w:t>
      </w:r>
      <w:r w:rsidRPr="002A7F62">
        <w:rPr>
          <w:rFonts w:ascii="Times New Roman" w:hAnsi="Times New Roman" w:cs="Times New Roman"/>
          <w:i/>
          <w:iCs/>
          <w:kern w:val="2"/>
          <w:sz w:val="24"/>
          <w:szCs w:val="24"/>
          <w14:ligatures w14:val="standardContextual"/>
        </w:rPr>
        <w:t xml:space="preserve">В данном разделе после наименования </w:t>
      </w:r>
      <w:r w:rsidR="00556ED2">
        <w:rPr>
          <w:rFonts w:ascii="Times New Roman" w:hAnsi="Times New Roman" w:cs="Times New Roman"/>
          <w:i/>
          <w:iCs/>
          <w:kern w:val="2"/>
          <w:sz w:val="24"/>
          <w:szCs w:val="24"/>
          <w14:ligatures w14:val="standardContextual"/>
        </w:rPr>
        <w:t>Работы</w:t>
      </w:r>
      <w:r w:rsidRPr="002A7F62">
        <w:rPr>
          <w:rFonts w:ascii="Times New Roman" w:hAnsi="Times New Roman" w:cs="Times New Roman"/>
          <w:i/>
          <w:iCs/>
          <w:kern w:val="2"/>
          <w:sz w:val="24"/>
          <w:szCs w:val="24"/>
          <w14:ligatures w14:val="standardContextual"/>
        </w:rPr>
        <w:t xml:space="preserve"> предоставляется фотофиксация (или скриншоты), подтверждающая факт </w:t>
      </w:r>
      <w:r w:rsidR="0004685A">
        <w:rPr>
          <w:rFonts w:ascii="Times New Roman" w:hAnsi="Times New Roman" w:cs="Times New Roman"/>
          <w:i/>
          <w:iCs/>
          <w:kern w:val="2"/>
          <w:sz w:val="24"/>
          <w:szCs w:val="24"/>
          <w14:ligatures w14:val="standardContextual"/>
        </w:rPr>
        <w:t>выполнения Работ</w:t>
      </w:r>
    </w:p>
    <w:p w14:paraId="76A0BDD4" w14:textId="058C6632" w:rsidR="0004685A" w:rsidRPr="002A7F62" w:rsidRDefault="0004685A" w:rsidP="0004685A">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Форму </w:t>
      </w:r>
      <w:r>
        <w:rPr>
          <w:rFonts w:ascii="Times New Roman" w:eastAsia="Times New Roman" w:hAnsi="Times New Roman" w:cs="Times New Roman"/>
          <w:b/>
          <w:sz w:val="24"/>
          <w:szCs w:val="24"/>
          <w:lang w:eastAsia="ru-RU"/>
        </w:rPr>
        <w:t xml:space="preserve">отчета </w:t>
      </w:r>
      <w:r w:rsidRPr="002A7F62">
        <w:rPr>
          <w:rFonts w:ascii="Times New Roman" w:eastAsia="Times New Roman" w:hAnsi="Times New Roman" w:cs="Times New Roman"/>
          <w:b/>
          <w:sz w:val="24"/>
          <w:szCs w:val="24"/>
          <w:lang w:eastAsia="ru-RU"/>
        </w:rPr>
        <w:t>согласовываем:</w:t>
      </w:r>
    </w:p>
    <w:p w14:paraId="0F9F76C3" w14:textId="77777777" w:rsidR="0004685A" w:rsidRPr="002A7F62" w:rsidRDefault="0004685A" w:rsidP="0004685A">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04685A" w:rsidRPr="002A7F62" w14:paraId="16635D40" w14:textId="77777777" w:rsidTr="0004685A">
        <w:tc>
          <w:tcPr>
            <w:tcW w:w="4950" w:type="dxa"/>
            <w:shd w:val="clear" w:color="auto" w:fill="FFFFFF"/>
          </w:tcPr>
          <w:p w14:paraId="739BDD58" w14:textId="77777777" w:rsidR="0004685A" w:rsidRPr="002A7F62" w:rsidRDefault="0004685A" w:rsidP="0004685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3D877640" w14:textId="77777777" w:rsidR="0004685A" w:rsidRPr="002A7F62" w:rsidRDefault="0004685A" w:rsidP="0004685A">
            <w:pPr>
              <w:keepLines/>
              <w:widowControl w:val="0"/>
              <w:suppressLineNumbers/>
              <w:suppressAutoHyphens/>
              <w:spacing w:after="0" w:line="240" w:lineRule="auto"/>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АНО «Кинопарк»</w:t>
            </w:r>
          </w:p>
          <w:p w14:paraId="10D043B4" w14:textId="77777777" w:rsidR="0004685A" w:rsidRPr="002A7F62" w:rsidRDefault="0004685A" w:rsidP="0004685A">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4F20C18D" w14:textId="77777777" w:rsidR="0004685A" w:rsidRPr="002A7F62" w:rsidRDefault="0004685A" w:rsidP="0004685A">
            <w:pPr>
              <w:shd w:val="clear" w:color="auto" w:fill="FFFFFF"/>
              <w:spacing w:after="0" w:line="240" w:lineRule="auto"/>
              <w:rPr>
                <w:rFonts w:ascii="Times New Roman" w:eastAsia="Times New Roman" w:hAnsi="Times New Roman" w:cs="Times New Roman"/>
                <w:b/>
                <w:bCs/>
                <w:sz w:val="24"/>
                <w:szCs w:val="24"/>
                <w:lang w:eastAsia="ru-RU"/>
              </w:rPr>
            </w:pPr>
          </w:p>
          <w:p w14:paraId="36AE203B" w14:textId="77777777" w:rsidR="0004685A" w:rsidRPr="002A7F62" w:rsidRDefault="0004685A" w:rsidP="0004685A">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1174163"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04345786" w14:textId="77777777" w:rsidR="0004685A" w:rsidRPr="002A7F62" w:rsidRDefault="0004685A" w:rsidP="0004685A">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670E5A03" w14:textId="77777777" w:rsidR="0004685A" w:rsidRPr="002A7F62" w:rsidRDefault="0004685A" w:rsidP="0004685A">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2CA016FB" w14:textId="77777777" w:rsidR="0004685A" w:rsidRPr="002A7F62" w:rsidRDefault="0004685A" w:rsidP="0004685A">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149E789F"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p>
          <w:p w14:paraId="1D51B757"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62F33E73"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28AFA44F"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53F3F11" w14:textId="77777777" w:rsidR="0004685A" w:rsidRPr="002A7F62" w:rsidRDefault="0004685A" w:rsidP="0004685A">
            <w:pPr>
              <w:shd w:val="clear" w:color="auto" w:fill="FFFFFF"/>
              <w:spacing w:after="0" w:line="240" w:lineRule="auto"/>
              <w:rPr>
                <w:rFonts w:ascii="Times New Roman" w:eastAsia="Times New Roman" w:hAnsi="Times New Roman" w:cs="Times New Roman"/>
                <w:bCs/>
                <w:sz w:val="24"/>
                <w:szCs w:val="24"/>
                <w:lang w:eastAsia="ru-RU"/>
              </w:rPr>
            </w:pPr>
          </w:p>
        </w:tc>
      </w:tr>
    </w:tbl>
    <w:p w14:paraId="7CFD0D47" w14:textId="77777777" w:rsidR="0004685A" w:rsidRPr="002A7F62" w:rsidRDefault="0004685A" w:rsidP="0004685A">
      <w:pPr>
        <w:spacing w:after="0" w:line="240" w:lineRule="auto"/>
        <w:jc w:val="both"/>
        <w:rPr>
          <w:rFonts w:ascii="Times New Roman" w:eastAsia="Calibri" w:hAnsi="Times New Roman" w:cs="Times New Roman"/>
          <w:sz w:val="24"/>
          <w:szCs w:val="24"/>
        </w:rPr>
      </w:pPr>
    </w:p>
    <w:p w14:paraId="756B9F15" w14:textId="401A4054" w:rsidR="0004685A" w:rsidRPr="002A7F62" w:rsidRDefault="0004685A" w:rsidP="00DB575C">
      <w:pPr>
        <w:tabs>
          <w:tab w:val="left" w:pos="1134"/>
        </w:tabs>
        <w:ind w:firstLine="709"/>
        <w:jc w:val="both"/>
        <w:rPr>
          <w:rFonts w:ascii="Times New Roman" w:hAnsi="Times New Roman" w:cs="Times New Roman"/>
          <w:i/>
          <w:iCs/>
          <w:kern w:val="2"/>
          <w:sz w:val="24"/>
          <w:szCs w:val="24"/>
          <w14:ligatures w14:val="standardContextual"/>
        </w:rPr>
        <w:sectPr w:rsidR="0004685A" w:rsidRPr="002A7F62" w:rsidSect="00472A76">
          <w:headerReference w:type="first" r:id="rId14"/>
          <w:pgSz w:w="11906" w:h="16838"/>
          <w:pgMar w:top="1134" w:right="851" w:bottom="1134" w:left="1418" w:header="720" w:footer="720" w:gutter="0"/>
          <w:cols w:space="720"/>
          <w:docGrid w:linePitch="299"/>
        </w:sectPr>
      </w:pPr>
    </w:p>
    <w:p w14:paraId="03CDBD00" w14:textId="4854089F" w:rsidR="00D73B81" w:rsidRPr="002A7F62" w:rsidRDefault="00D73B81" w:rsidP="00DB575C">
      <w:pPr>
        <w:pStyle w:val="af6"/>
        <w:spacing w:line="240" w:lineRule="auto"/>
        <w:ind w:firstLine="0"/>
      </w:pPr>
      <w:r w:rsidRPr="002A7F62">
        <w:lastRenderedPageBreak/>
        <w:t>Приложение № 4</w:t>
      </w:r>
    </w:p>
    <w:p w14:paraId="43E52312" w14:textId="538E05D3" w:rsidR="00237C92" w:rsidRPr="002A7F62" w:rsidRDefault="00D73B81" w:rsidP="00DB575C">
      <w:pPr>
        <w:pStyle w:val="af6"/>
        <w:spacing w:line="240" w:lineRule="auto"/>
      </w:pPr>
      <w:r w:rsidRPr="002A7F62">
        <w:t xml:space="preserve">к </w:t>
      </w:r>
      <w:r w:rsidR="00237C92" w:rsidRPr="002A7F62">
        <w:t>д</w:t>
      </w:r>
      <w:r w:rsidRPr="002A7F62">
        <w:t xml:space="preserve">оговору от </w:t>
      </w:r>
      <w:r w:rsidR="00237C92" w:rsidRPr="002A7F62">
        <w:t>___ ________ 202_ г. № _____</w:t>
      </w:r>
    </w:p>
    <w:p w14:paraId="06D86A1E" w14:textId="487F37D7" w:rsidR="00D73B81" w:rsidRPr="002A7F62" w:rsidRDefault="00D73B81" w:rsidP="00DB575C">
      <w:pPr>
        <w:pStyle w:val="af6"/>
        <w:spacing w:line="240" w:lineRule="auto"/>
      </w:pPr>
    </w:p>
    <w:p w14:paraId="376BAE75" w14:textId="77777777" w:rsidR="00D73B81" w:rsidRPr="002A7F62" w:rsidRDefault="00D73B81" w:rsidP="00D55D46">
      <w:pPr>
        <w:pStyle w:val="af6"/>
        <w:spacing w:line="240" w:lineRule="auto"/>
        <w:rPr>
          <w:rFonts w:eastAsia="Calibri"/>
          <w:b/>
          <w:caps/>
        </w:rPr>
      </w:pPr>
    </w:p>
    <w:p w14:paraId="391082C4" w14:textId="77777777" w:rsidR="00D73B81" w:rsidRPr="002A7F62" w:rsidRDefault="00D73B81" w:rsidP="00D55D46">
      <w:pPr>
        <w:pStyle w:val="af6"/>
        <w:spacing w:line="240" w:lineRule="auto"/>
        <w:rPr>
          <w:rFonts w:eastAsia="Calibri"/>
          <w:b/>
          <w:caps/>
        </w:rPr>
      </w:pPr>
    </w:p>
    <w:p w14:paraId="736E4CB4" w14:textId="77777777"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Регламент</w:t>
      </w:r>
    </w:p>
    <w:p w14:paraId="69817B5E" w14:textId="5083B01C" w:rsidR="00126A93" w:rsidRPr="002A7F62" w:rsidRDefault="00126A93" w:rsidP="00D55D46">
      <w:pPr>
        <w:spacing w:after="0" w:line="240" w:lineRule="auto"/>
        <w:jc w:val="center"/>
        <w:rPr>
          <w:rFonts w:ascii="Times New Roman" w:hAnsi="Times New Roman" w:cs="Times New Roman"/>
          <w:b/>
          <w:sz w:val="24"/>
          <w:szCs w:val="24"/>
        </w:rPr>
      </w:pPr>
      <w:r w:rsidRPr="002A7F62">
        <w:rPr>
          <w:rFonts w:ascii="Times New Roman" w:hAnsi="Times New Roman" w:cs="Times New Roman"/>
          <w:b/>
          <w:sz w:val="24"/>
          <w:szCs w:val="24"/>
        </w:rPr>
        <w:t xml:space="preserve">составления отчета о </w:t>
      </w:r>
      <w:r w:rsidR="00D404BA">
        <w:rPr>
          <w:rFonts w:ascii="Times New Roman" w:hAnsi="Times New Roman" w:cs="Times New Roman"/>
          <w:b/>
          <w:sz w:val="24"/>
          <w:szCs w:val="24"/>
        </w:rPr>
        <w:t>выполненных</w:t>
      </w:r>
      <w:r w:rsidRPr="002A7F62">
        <w:rPr>
          <w:rFonts w:ascii="Times New Roman" w:hAnsi="Times New Roman" w:cs="Times New Roman"/>
          <w:b/>
          <w:sz w:val="24"/>
          <w:szCs w:val="24"/>
        </w:rPr>
        <w:t xml:space="preserve"> </w:t>
      </w:r>
      <w:r w:rsidR="00F12A04">
        <w:rPr>
          <w:rFonts w:ascii="Times New Roman" w:hAnsi="Times New Roman" w:cs="Times New Roman"/>
          <w:b/>
          <w:sz w:val="24"/>
          <w:szCs w:val="24"/>
        </w:rPr>
        <w:t>Работ</w:t>
      </w:r>
      <w:r w:rsidRPr="002A7F62">
        <w:rPr>
          <w:rFonts w:ascii="Times New Roman" w:hAnsi="Times New Roman" w:cs="Times New Roman"/>
          <w:b/>
          <w:sz w:val="24"/>
          <w:szCs w:val="24"/>
        </w:rPr>
        <w:t xml:space="preserve">ах (далее – Регламент) </w:t>
      </w:r>
      <w:r w:rsidRPr="002A7F62">
        <w:rPr>
          <w:rFonts w:ascii="Times New Roman" w:hAnsi="Times New Roman" w:cs="Times New Roman"/>
          <w:b/>
          <w:bCs/>
          <w:sz w:val="24"/>
          <w:szCs w:val="24"/>
        </w:rPr>
        <w:t>АНО «Кинопарк»</w:t>
      </w:r>
    </w:p>
    <w:p w14:paraId="2766A73B" w14:textId="77777777" w:rsidR="00126A93" w:rsidRPr="002A7F62" w:rsidRDefault="00126A93" w:rsidP="00D55D46">
      <w:pPr>
        <w:spacing w:after="0" w:line="240" w:lineRule="auto"/>
        <w:jc w:val="center"/>
        <w:rPr>
          <w:rFonts w:ascii="Times New Roman" w:hAnsi="Times New Roman" w:cs="Times New Roman"/>
          <w:b/>
          <w:sz w:val="24"/>
          <w:szCs w:val="24"/>
        </w:rPr>
      </w:pPr>
    </w:p>
    <w:p w14:paraId="282A535C" w14:textId="6708035A"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о </w:t>
      </w:r>
      <w:r w:rsidR="00D404BA">
        <w:rPr>
          <w:rFonts w:ascii="Times New Roman" w:eastAsia="Calibri" w:hAnsi="Times New Roman" w:cs="Times New Roman"/>
          <w:sz w:val="24"/>
          <w:szCs w:val="24"/>
        </w:rPr>
        <w:t>выполненных</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ах (далее – Отчет) предоставляется на бумажном носителе (в формате А4, ориентация альбомная), сброшюрованный, заверенный подписью и печатью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 в 2 (двух) экземплярах и в электронном варианте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 (в формате .</w:t>
      </w:r>
      <w:proofErr w:type="spellStart"/>
      <w:r w:rsidRPr="002A7F62">
        <w:rPr>
          <w:rFonts w:ascii="Times New Roman" w:eastAsia="Calibri" w:hAnsi="Times New Roman" w:cs="Times New Roman"/>
          <w:sz w:val="24"/>
          <w:szCs w:val="24"/>
        </w:rPr>
        <w:t>pdf</w:t>
      </w:r>
      <w:proofErr w:type="spellEnd"/>
      <w:r w:rsidRPr="002A7F62">
        <w:rPr>
          <w:rFonts w:ascii="Times New Roman" w:eastAsia="Calibri" w:hAnsi="Times New Roman" w:cs="Times New Roman"/>
          <w:sz w:val="24"/>
          <w:szCs w:val="24"/>
        </w:rPr>
        <w:t xml:space="preserve"> со всеми приложениями) в установленный Договором срок.</w:t>
      </w:r>
    </w:p>
    <w:p w14:paraId="7ACCAA7D" w14:textId="31B4A7A5" w:rsidR="00126A93" w:rsidRPr="002A7F62" w:rsidRDefault="00126A93" w:rsidP="00D55D46">
      <w:pPr>
        <w:numPr>
          <w:ilvl w:val="0"/>
          <w:numId w:val="27"/>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 Отчету на </w:t>
      </w:r>
      <w:r w:rsidRPr="002A7F62">
        <w:rPr>
          <w:rFonts w:ascii="Times New Roman" w:eastAsia="Calibri" w:hAnsi="Times New Roman" w:cs="Times New Roman"/>
          <w:sz w:val="24"/>
          <w:szCs w:val="24"/>
          <w:lang w:val="en-US"/>
        </w:rPr>
        <w:t>USB</w:t>
      </w:r>
      <w:r w:rsidRPr="002A7F62">
        <w:rPr>
          <w:rFonts w:ascii="Times New Roman" w:eastAsia="Calibri" w:hAnsi="Times New Roman" w:cs="Times New Roman"/>
          <w:sz w:val="24"/>
          <w:szCs w:val="24"/>
        </w:rPr>
        <w:t>-</w:t>
      </w:r>
      <w:r w:rsidRPr="002A7F62">
        <w:rPr>
          <w:rFonts w:ascii="Times New Roman" w:eastAsia="Calibri" w:hAnsi="Times New Roman" w:cs="Times New Roman"/>
          <w:sz w:val="24"/>
          <w:szCs w:val="24"/>
          <w:lang w:val="en-US"/>
        </w:rPr>
        <w:t>flash</w:t>
      </w:r>
      <w:r w:rsidRPr="002A7F62">
        <w:rPr>
          <w:rFonts w:ascii="Times New Roman" w:eastAsia="Calibri" w:hAnsi="Times New Roman" w:cs="Times New Roman"/>
          <w:sz w:val="24"/>
          <w:szCs w:val="24"/>
        </w:rPr>
        <w:t>-накопителе/внешнем жестком диске</w:t>
      </w:r>
      <w:r w:rsidRPr="002A7F62">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EC415F">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EC415F">
        <w:rPr>
          <w:rFonts w:ascii="Times New Roman" w:eastAsia="Arial Unicode MS" w:hAnsi="Times New Roman" w:cs="Times New Roman"/>
          <w:sz w:val="24"/>
          <w:szCs w:val="24"/>
          <w:bdr w:val="none" w:sz="0" w:space="0" w:color="auto" w:frame="1"/>
        </w:rPr>
        <w:t>оказания услуг</w:t>
      </w:r>
      <w:r w:rsidRPr="002A7F62">
        <w:rPr>
          <w:rFonts w:ascii="Times New Roman" w:eastAsia="Arial Unicode MS" w:hAnsi="Times New Roman" w:cs="Times New Roman"/>
          <w:sz w:val="24"/>
          <w:szCs w:val="24"/>
          <w:bdr w:val="none" w:sz="0" w:space="0" w:color="auto" w:frame="1"/>
        </w:rPr>
        <w:t xml:space="preserve"> (далее – </w:t>
      </w:r>
      <w:r w:rsidR="00EC415F">
        <w:rPr>
          <w:rFonts w:ascii="Times New Roman" w:eastAsia="Arial Unicode MS" w:hAnsi="Times New Roman" w:cs="Times New Roman"/>
          <w:sz w:val="24"/>
          <w:szCs w:val="24"/>
          <w:bdr w:val="none" w:sz="0" w:space="0" w:color="auto" w:frame="1"/>
        </w:rPr>
        <w:t>работы/услуги</w:t>
      </w:r>
      <w:r w:rsidRPr="002A7F62">
        <w:rPr>
          <w:rFonts w:ascii="Times New Roman" w:eastAsia="Arial Unicode MS" w:hAnsi="Times New Roman" w:cs="Times New Roman"/>
          <w:sz w:val="24"/>
          <w:szCs w:val="24"/>
          <w:bdr w:val="none" w:sz="0" w:space="0" w:color="auto" w:frame="1"/>
        </w:rPr>
        <w:t>).</w:t>
      </w:r>
    </w:p>
    <w:p w14:paraId="18B574D9" w14:textId="59A67ED6" w:rsidR="00126A93" w:rsidRPr="002A7F62" w:rsidRDefault="00126A93" w:rsidP="00D55D46">
      <w:pPr>
        <w:numPr>
          <w:ilvl w:val="0"/>
          <w:numId w:val="27"/>
        </w:numPr>
        <w:tabs>
          <w:tab w:val="left" w:pos="851"/>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по договору и фактический срок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w:t>
      </w:r>
    </w:p>
    <w:p w14:paraId="045070FE" w14:textId="035A2EFA" w:rsidR="00126A93" w:rsidRPr="002A7F62" w:rsidRDefault="00126A93" w:rsidP="00D55D46">
      <w:pPr>
        <w:tabs>
          <w:tab w:val="left" w:pos="993"/>
        </w:tabs>
        <w:spacing w:after="0" w:line="240" w:lineRule="auto"/>
        <w:ind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Стороны Договора указываются в строгом соответствии с наименованием, закрепленным в Договоре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 Заказчик) и Автономная некоммерческая организация «Кинопарк»</w:t>
      </w:r>
      <w:r w:rsidRPr="002A7F62">
        <w:rPr>
          <w:rFonts w:ascii="Times New Roman" w:hAnsi="Times New Roman" w:cs="Times New Roman"/>
          <w:b/>
          <w:bCs/>
          <w:sz w:val="24"/>
          <w:szCs w:val="24"/>
        </w:rPr>
        <w:t xml:space="preserve"> </w:t>
      </w:r>
      <w:r w:rsidRPr="002A7F62">
        <w:rPr>
          <w:rFonts w:ascii="Times New Roman" w:eastAsia="Calibri" w:hAnsi="Times New Roman" w:cs="Times New Roman"/>
          <w:sz w:val="24"/>
          <w:szCs w:val="24"/>
        </w:rPr>
        <w:t xml:space="preserve">или </w:t>
      </w:r>
      <w:r w:rsidRPr="002A7F62">
        <w:rPr>
          <w:rFonts w:ascii="Times New Roman" w:hAnsi="Times New Roman" w:cs="Times New Roman"/>
          <w:sz w:val="24"/>
          <w:szCs w:val="24"/>
        </w:rPr>
        <w:t>АНО «Кинопарк»</w:t>
      </w:r>
      <w:r w:rsidRPr="002A7F62">
        <w:rPr>
          <w:rFonts w:ascii="Times New Roman" w:eastAsia="Calibri" w:hAnsi="Times New Roman" w:cs="Times New Roman"/>
          <w:sz w:val="24"/>
          <w:szCs w:val="24"/>
        </w:rPr>
        <w:t xml:space="preserve">. Так же предусматриваются места для подписей ответственных лиц от Заказчика и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xml:space="preserve"> с указанием даты. При этом Отчет утверждает ответственное лицо от </w:t>
      </w:r>
      <w:r w:rsidR="00F03226">
        <w:rPr>
          <w:rFonts w:ascii="Times New Roman" w:eastAsia="Calibri" w:hAnsi="Times New Roman" w:cs="Times New Roman"/>
          <w:sz w:val="24"/>
          <w:szCs w:val="24"/>
        </w:rPr>
        <w:t>Подрядчика</w:t>
      </w:r>
      <w:r w:rsidRPr="002A7F62">
        <w:rPr>
          <w:rFonts w:ascii="Times New Roman" w:eastAsia="Calibri" w:hAnsi="Times New Roman" w:cs="Times New Roman"/>
          <w:sz w:val="24"/>
          <w:szCs w:val="24"/>
        </w:rPr>
        <w:t>, а согласовывает ответственное лицо от Заказчика.</w:t>
      </w:r>
    </w:p>
    <w:p w14:paraId="1D0B70AE"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zh-CN"/>
        </w:rPr>
      </w:pPr>
      <w:r w:rsidRPr="002A7F62">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5AEE83B9" w14:textId="7EE7F490"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При составлении Отчета </w:t>
      </w:r>
      <w:r w:rsidR="00B667F8">
        <w:rPr>
          <w:rFonts w:ascii="Times New Roman" w:eastAsia="Calibri" w:hAnsi="Times New Roman" w:cs="Times New Roman"/>
          <w:sz w:val="24"/>
          <w:szCs w:val="24"/>
        </w:rPr>
        <w:t>Подрядчик</w:t>
      </w:r>
      <w:r w:rsidRPr="002A7F62">
        <w:rPr>
          <w:rFonts w:ascii="Times New Roman" w:eastAsia="Calibri" w:hAnsi="Times New Roman" w:cs="Times New Roman"/>
          <w:sz w:val="24"/>
          <w:szCs w:val="24"/>
        </w:rPr>
        <w:t xml:space="preserve"> руководствуется пунктами Регламента, которые применимы к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ам, указанным в Техническом задании Договора. </w:t>
      </w:r>
    </w:p>
    <w:p w14:paraId="0B40391C"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должен содержать ссылки на пункты Технического задания. </w:t>
      </w:r>
    </w:p>
    <w:p w14:paraId="39DBA60A" w14:textId="5F112A98"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Пункты Отчета должны быть прописаны в соответствии с пунктами Технического задания в прошедшем времени (</w:t>
      </w:r>
      <w:r w:rsidR="0043255D">
        <w:rPr>
          <w:rFonts w:ascii="Times New Roman" w:eastAsia="Calibri" w:hAnsi="Times New Roman" w:cs="Times New Roman"/>
          <w:sz w:val="24"/>
          <w:szCs w:val="24"/>
        </w:rPr>
        <w:t>р</w:t>
      </w:r>
      <w:r w:rsidR="00556ED2">
        <w:rPr>
          <w:rFonts w:ascii="Times New Roman" w:eastAsia="Calibri" w:hAnsi="Times New Roman" w:cs="Times New Roman"/>
          <w:sz w:val="24"/>
          <w:szCs w:val="24"/>
        </w:rPr>
        <w:t>аботы</w:t>
      </w:r>
      <w:r w:rsidRPr="002A7F62">
        <w:rPr>
          <w:rFonts w:ascii="Times New Roman" w:eastAsia="Calibri" w:hAnsi="Times New Roman" w:cs="Times New Roman"/>
          <w:sz w:val="24"/>
          <w:szCs w:val="24"/>
        </w:rPr>
        <w:t xml:space="preserve"> </w:t>
      </w:r>
      <w:r w:rsidR="00D404BA">
        <w:rPr>
          <w:rFonts w:ascii="Times New Roman" w:eastAsia="Calibri" w:hAnsi="Times New Roman" w:cs="Times New Roman"/>
          <w:sz w:val="24"/>
          <w:szCs w:val="24"/>
        </w:rPr>
        <w:t>выполнены</w:t>
      </w:r>
      <w:r w:rsidRPr="002A7F62">
        <w:rPr>
          <w:rFonts w:ascii="Times New Roman" w:eastAsia="Calibri" w:hAnsi="Times New Roman" w:cs="Times New Roman"/>
          <w:sz w:val="24"/>
          <w:szCs w:val="24"/>
        </w:rPr>
        <w:t xml:space="preserve">, обеспечены, </w:t>
      </w:r>
      <w:r w:rsidR="0043255D">
        <w:rPr>
          <w:rFonts w:ascii="Times New Roman" w:eastAsia="Calibri" w:hAnsi="Times New Roman" w:cs="Times New Roman"/>
          <w:sz w:val="24"/>
          <w:szCs w:val="24"/>
        </w:rPr>
        <w:t>услуги оказаны</w:t>
      </w:r>
      <w:r w:rsidRPr="002A7F62">
        <w:rPr>
          <w:rFonts w:ascii="Times New Roman" w:eastAsia="Calibri" w:hAnsi="Times New Roman" w:cs="Times New Roman"/>
          <w:sz w:val="24"/>
          <w:szCs w:val="24"/>
        </w:rPr>
        <w:t xml:space="preserve"> и т.п.).</w:t>
      </w:r>
    </w:p>
    <w:p w14:paraId="3A7D9052" w14:textId="77777777" w:rsidR="00126A93" w:rsidRPr="002A7F62" w:rsidRDefault="00126A93" w:rsidP="00D55D46">
      <w:pPr>
        <w:numPr>
          <w:ilvl w:val="0"/>
          <w:numId w:val="27"/>
        </w:numPr>
        <w:tabs>
          <w:tab w:val="left" w:pos="709"/>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Вся информация, указанная в Техническом задании и требующая согласования </w:t>
      </w:r>
      <w:proofErr w:type="gramStart"/>
      <w:r w:rsidRPr="002A7F62">
        <w:rPr>
          <w:rFonts w:ascii="Times New Roman" w:eastAsia="Calibri" w:hAnsi="Times New Roman" w:cs="Times New Roman"/>
          <w:sz w:val="24"/>
          <w:szCs w:val="24"/>
        </w:rPr>
        <w:t>Заказчиком</w:t>
      </w:r>
      <w:proofErr w:type="gramEnd"/>
      <w:r w:rsidRPr="002A7F62">
        <w:rPr>
          <w:rFonts w:ascii="Times New Roman" w:eastAsia="Calibri" w:hAnsi="Times New Roman" w:cs="Times New Roman"/>
          <w:sz w:val="24"/>
          <w:szCs w:val="24"/>
        </w:rPr>
        <w:t xml:space="preserve"> должна быть согласована Заказчиком и Отчет содержать подтверждение указанных согласований. </w:t>
      </w:r>
    </w:p>
    <w:p w14:paraId="7E166696" w14:textId="6B143D92"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Отчет должен в полной мере иллюстрировать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43255D">
        <w:rPr>
          <w:rFonts w:ascii="Times New Roman" w:eastAsia="Calibri" w:hAnsi="Times New Roman" w:cs="Times New Roman"/>
          <w:sz w:val="24"/>
          <w:szCs w:val="24"/>
          <w:lang w:eastAsia="ru-RU"/>
        </w:rPr>
        <w:t>р</w:t>
      </w:r>
      <w:r w:rsidR="00556ED2">
        <w:rPr>
          <w:rFonts w:ascii="Times New Roman" w:eastAsia="Calibri" w:hAnsi="Times New Roman" w:cs="Times New Roman"/>
          <w:sz w:val="24"/>
          <w:szCs w:val="24"/>
          <w:lang w:eastAsia="ru-RU"/>
        </w:rPr>
        <w:t>аботы</w:t>
      </w:r>
      <w:r w:rsidRPr="002A7F62">
        <w:rPr>
          <w:rFonts w:ascii="Times New Roman" w:eastAsia="Calibri" w:hAnsi="Times New Roman" w:cs="Times New Roman"/>
          <w:sz w:val="24"/>
          <w:szCs w:val="24"/>
          <w:lang w:eastAsia="ru-RU"/>
        </w:rPr>
        <w:t xml:space="preserve"> (выполненные работы, поставленные товары) и со</w:t>
      </w:r>
      <w:r w:rsidRPr="002A7F62">
        <w:rPr>
          <w:rFonts w:ascii="Times New Roman" w:hAnsi="Times New Roman" w:cs="Times New Roman"/>
          <w:sz w:val="24"/>
          <w:szCs w:val="24"/>
          <w:lang w:eastAsia="ru-RU"/>
        </w:rPr>
        <w:t xml:space="preserve">держать сведения о результатах исполнения Договора, в том числе </w:t>
      </w:r>
      <w:r w:rsidRPr="002A7F62">
        <w:rPr>
          <w:rFonts w:ascii="Times New Roman" w:eastAsia="Calibri" w:hAnsi="Times New Roman" w:cs="Times New Roman"/>
          <w:sz w:val="24"/>
          <w:szCs w:val="24"/>
          <w:lang w:eastAsia="ru-RU"/>
        </w:rPr>
        <w:t>условий</w:t>
      </w:r>
      <w:r w:rsidRPr="002A7F62">
        <w:rPr>
          <w:rFonts w:ascii="Times New Roman" w:hAnsi="Times New Roman" w:cs="Times New Roman"/>
          <w:sz w:val="24"/>
          <w:szCs w:val="24"/>
          <w:lang w:eastAsia="ru-RU"/>
        </w:rPr>
        <w:t xml:space="preserve"> </w:t>
      </w:r>
      <w:r w:rsidRPr="002A7F62">
        <w:rPr>
          <w:rFonts w:ascii="Times New Roman" w:eastAsia="Calibri" w:hAnsi="Times New Roman" w:cs="Times New Roman"/>
          <w:sz w:val="24"/>
          <w:szCs w:val="24"/>
          <w:lang w:eastAsia="ru-RU"/>
        </w:rPr>
        <w:t>Техническо</w:t>
      </w:r>
      <w:r w:rsidRPr="002A7F62">
        <w:rPr>
          <w:rFonts w:ascii="Times New Roman" w:hAnsi="Times New Roman" w:cs="Times New Roman"/>
          <w:sz w:val="24"/>
          <w:szCs w:val="24"/>
          <w:lang w:eastAsia="ru-RU"/>
        </w:rPr>
        <w:t>го</w:t>
      </w:r>
      <w:r w:rsidRPr="002A7F62">
        <w:rPr>
          <w:rFonts w:ascii="Times New Roman" w:eastAsia="Calibri" w:hAnsi="Times New Roman" w:cs="Times New Roman"/>
          <w:sz w:val="24"/>
          <w:szCs w:val="24"/>
          <w:lang w:eastAsia="ru-RU"/>
        </w:rPr>
        <w:t xml:space="preserve"> задани</w:t>
      </w:r>
      <w:r w:rsidRPr="002A7F62">
        <w:rPr>
          <w:rFonts w:ascii="Times New Roman" w:hAnsi="Times New Roman" w:cs="Times New Roman"/>
          <w:sz w:val="24"/>
          <w:szCs w:val="24"/>
          <w:lang w:eastAsia="ru-RU"/>
        </w:rPr>
        <w:t>я</w:t>
      </w:r>
      <w:r w:rsidRPr="002A7F62">
        <w:rPr>
          <w:rFonts w:ascii="Times New Roman" w:eastAsia="Calibri" w:hAnsi="Times New Roman" w:cs="Times New Roman"/>
          <w:sz w:val="24"/>
          <w:szCs w:val="24"/>
          <w:lang w:eastAsia="ru-RU"/>
        </w:rPr>
        <w:t xml:space="preserve">. </w:t>
      </w:r>
      <w:r w:rsidR="00D404BA">
        <w:rPr>
          <w:rFonts w:ascii="Times New Roman" w:eastAsia="Calibri" w:hAnsi="Times New Roman" w:cs="Times New Roman"/>
          <w:sz w:val="24"/>
          <w:szCs w:val="24"/>
          <w:lang w:eastAsia="ru-RU"/>
        </w:rPr>
        <w:t>Выполненные</w:t>
      </w:r>
      <w:r w:rsidRPr="002A7F62">
        <w:rPr>
          <w:rFonts w:ascii="Times New Roman" w:eastAsia="Calibri" w:hAnsi="Times New Roman" w:cs="Times New Roman"/>
          <w:sz w:val="24"/>
          <w:szCs w:val="24"/>
          <w:lang w:eastAsia="ru-RU"/>
        </w:rPr>
        <w:t xml:space="preserve"> </w:t>
      </w:r>
      <w:r w:rsidR="00556ED2">
        <w:rPr>
          <w:rFonts w:ascii="Times New Roman" w:eastAsia="Calibri" w:hAnsi="Times New Roman" w:cs="Times New Roman"/>
          <w:sz w:val="24"/>
          <w:szCs w:val="24"/>
          <w:lang w:eastAsia="ru-RU"/>
        </w:rPr>
        <w:t>Работы</w:t>
      </w:r>
      <w:r w:rsidRPr="002A7F62">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 отраженные в Отчете должны соответствовать Техническому заданию. </w:t>
      </w:r>
    </w:p>
    <w:p w14:paraId="3C6A8FAA"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5F163A4F" w14:textId="4D49600B"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Ответственность за достоверность данных, содержащихся Отчете и за соответствие их требованиям настоящего Регламента, несет </w:t>
      </w:r>
      <w:r w:rsidR="00B667F8">
        <w:rPr>
          <w:rFonts w:ascii="Times New Roman" w:eastAsia="Calibri" w:hAnsi="Times New Roman" w:cs="Times New Roman"/>
          <w:sz w:val="24"/>
          <w:szCs w:val="24"/>
          <w:lang w:eastAsia="ru-RU"/>
        </w:rPr>
        <w:t>Подрядчик</w:t>
      </w:r>
      <w:r w:rsidRPr="002A7F62">
        <w:rPr>
          <w:rFonts w:ascii="Times New Roman" w:eastAsia="Calibri" w:hAnsi="Times New Roman" w:cs="Times New Roman"/>
          <w:sz w:val="24"/>
          <w:szCs w:val="24"/>
          <w:lang w:eastAsia="ru-RU"/>
        </w:rPr>
        <w:t>.</w:t>
      </w:r>
    </w:p>
    <w:p w14:paraId="72C7C276" w14:textId="77ECDD97" w:rsidR="00126A93" w:rsidRPr="002A7F62" w:rsidRDefault="00126A93" w:rsidP="00D55D46">
      <w:pPr>
        <w:numPr>
          <w:ilvl w:val="0"/>
          <w:numId w:val="27"/>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2A7F62">
        <w:rPr>
          <w:rFonts w:ascii="Times New Roman" w:eastAsia="Calibri" w:hAnsi="Times New Roman" w:cs="Times New Roman"/>
          <w:sz w:val="24"/>
          <w:szCs w:val="24"/>
          <w:lang w:eastAsia="ru-RU"/>
        </w:rPr>
        <w:t xml:space="preserve">Фотографии и/или видеоролики (снятые с целью фиксации </w:t>
      </w:r>
      <w:r w:rsidR="00556ED2">
        <w:rPr>
          <w:rFonts w:ascii="Times New Roman" w:eastAsia="Calibri" w:hAnsi="Times New Roman" w:cs="Times New Roman"/>
          <w:sz w:val="24"/>
          <w:szCs w:val="24"/>
          <w:lang w:eastAsia="ru-RU"/>
        </w:rPr>
        <w:t>выполнения</w:t>
      </w:r>
      <w:r w:rsidRPr="002A7F62">
        <w:rPr>
          <w:rFonts w:ascii="Times New Roman" w:eastAsia="Calibri" w:hAnsi="Times New Roman" w:cs="Times New Roman"/>
          <w:sz w:val="24"/>
          <w:szCs w:val="24"/>
          <w:lang w:eastAsia="ru-RU"/>
        </w:rPr>
        <w:t xml:space="preserve"> </w:t>
      </w:r>
      <w:r w:rsidR="00F12A04">
        <w:rPr>
          <w:rFonts w:ascii="Times New Roman" w:eastAsia="Calibri" w:hAnsi="Times New Roman" w:cs="Times New Roman"/>
          <w:sz w:val="24"/>
          <w:szCs w:val="24"/>
          <w:lang w:eastAsia="ru-RU"/>
        </w:rPr>
        <w:t>Работ</w:t>
      </w:r>
      <w:r w:rsidRPr="002A7F62">
        <w:rPr>
          <w:rFonts w:ascii="Times New Roman" w:eastAsia="Calibri" w:hAnsi="Times New Roman" w:cs="Times New Roman"/>
          <w:sz w:val="24"/>
          <w:szCs w:val="24"/>
          <w:lang w:eastAsia="ru-RU"/>
        </w:rPr>
        <w:t>/работ),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747C19EE"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lang w:eastAsia="zh-CN"/>
        </w:rPr>
      </w:pPr>
      <w:r w:rsidRPr="002A7F62">
        <w:rPr>
          <w:rFonts w:ascii="Times New Roman" w:eastAsia="Calibri" w:hAnsi="Times New Roman" w:cs="Times New Roman"/>
          <w:b/>
          <w:bCs/>
          <w:sz w:val="24"/>
          <w:szCs w:val="24"/>
        </w:rPr>
        <w:t xml:space="preserve">Общие технические требования к фотоматериалам в Отчете: </w:t>
      </w:r>
    </w:p>
    <w:p w14:paraId="57FBC369" w14:textId="290C75C1"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lastRenderedPageBreak/>
        <w:t xml:space="preserve">На каждой фотографии должны быть указаны дата и время фиксации (в формате: дата/месяц/год, час/мин), а также место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 xml:space="preserve"> (адрес/координаты).</w:t>
      </w:r>
    </w:p>
    <w:p w14:paraId="70846809" w14:textId="6DBC2E46"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быть цветными, четкими и контрастными, размер фотографий должен давать возможность подтверждения факта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43255D">
        <w:rPr>
          <w:rFonts w:ascii="Times New Roman" w:eastAsia="Calibri" w:hAnsi="Times New Roman" w:cs="Times New Roman"/>
          <w:sz w:val="24"/>
          <w:szCs w:val="24"/>
        </w:rPr>
        <w:t>р</w:t>
      </w:r>
      <w:r w:rsidR="00F12A04">
        <w:rPr>
          <w:rFonts w:ascii="Times New Roman" w:eastAsia="Calibri" w:hAnsi="Times New Roman" w:cs="Times New Roman"/>
          <w:sz w:val="24"/>
          <w:szCs w:val="24"/>
        </w:rPr>
        <w:t>абот</w:t>
      </w:r>
      <w:r w:rsidRPr="002A7F62">
        <w:rPr>
          <w:rFonts w:ascii="Times New Roman" w:eastAsia="Calibri" w:hAnsi="Times New Roman" w:cs="Times New Roman"/>
          <w:sz w:val="24"/>
          <w:szCs w:val="24"/>
        </w:rPr>
        <w:t>/</w:t>
      </w:r>
      <w:r w:rsidR="0043255D">
        <w:rPr>
          <w:rFonts w:ascii="Times New Roman" w:eastAsia="Calibri" w:hAnsi="Times New Roman" w:cs="Times New Roman"/>
          <w:sz w:val="24"/>
          <w:szCs w:val="24"/>
        </w:rPr>
        <w:t>оказания услуг</w:t>
      </w:r>
      <w:r w:rsidRPr="002A7F62">
        <w:rPr>
          <w:rFonts w:ascii="Times New Roman" w:eastAsia="Calibri" w:hAnsi="Times New Roman" w:cs="Times New Roman"/>
          <w:sz w:val="24"/>
          <w:szCs w:val="24"/>
        </w:rPr>
        <w:t>.</w:t>
      </w:r>
    </w:p>
    <w:p w14:paraId="229819C2" w14:textId="5F835863"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w:t>
      </w:r>
      <w:r w:rsidR="00556ED2">
        <w:rPr>
          <w:rFonts w:ascii="Times New Roman" w:eastAsia="Calibri" w:hAnsi="Times New Roman" w:cs="Times New Roman"/>
          <w:sz w:val="24"/>
          <w:szCs w:val="24"/>
        </w:rPr>
        <w:t>выполнения</w:t>
      </w:r>
      <w:r w:rsidRPr="002A7F62">
        <w:rPr>
          <w:rFonts w:ascii="Times New Roman" w:eastAsia="Calibri" w:hAnsi="Times New Roman" w:cs="Times New Roman"/>
          <w:sz w:val="24"/>
          <w:szCs w:val="24"/>
        </w:rPr>
        <w:t xml:space="preserve"> </w:t>
      </w:r>
      <w:r w:rsidR="00F12A04">
        <w:rPr>
          <w:rFonts w:ascii="Times New Roman" w:eastAsia="Calibri" w:hAnsi="Times New Roman" w:cs="Times New Roman"/>
          <w:sz w:val="24"/>
          <w:szCs w:val="24"/>
        </w:rPr>
        <w:t>Работ</w:t>
      </w:r>
      <w:r w:rsidRPr="002A7F62">
        <w:rPr>
          <w:rFonts w:ascii="Times New Roman" w:eastAsia="Calibri" w:hAnsi="Times New Roman" w:cs="Times New Roman"/>
          <w:sz w:val="24"/>
          <w:szCs w:val="24"/>
        </w:rPr>
        <w:t xml:space="preserve"> / выполнения работ / поставки товара.</w:t>
      </w:r>
    </w:p>
    <w:p w14:paraId="4020DDF3" w14:textId="77777777" w:rsidR="00126A93" w:rsidRPr="002A7F62" w:rsidRDefault="00126A93" w:rsidP="00D55D46">
      <w:pPr>
        <w:pStyle w:val="a4"/>
        <w:numPr>
          <w:ilvl w:val="1"/>
          <w:numId w:val="27"/>
        </w:numPr>
        <w:tabs>
          <w:tab w:val="left" w:pos="567"/>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47EF8F24"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Запрещено:</w:t>
      </w:r>
    </w:p>
    <w:p w14:paraId="4C532614"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2CE8AA7A" w14:textId="77777777" w:rsidR="00126A93" w:rsidRPr="002A7F62" w:rsidRDefault="00126A93" w:rsidP="00D55D46">
      <w:pPr>
        <w:numPr>
          <w:ilvl w:val="0"/>
          <w:numId w:val="28"/>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74E0E2A8" w14:textId="77777777"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 в рамках проведения мероприятия:</w:t>
      </w:r>
    </w:p>
    <w:p w14:paraId="72644D26"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Техническим заданием.</w:t>
      </w:r>
    </w:p>
    <w:p w14:paraId="0CF0B068"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и указывать их стрелками.</w:t>
      </w:r>
    </w:p>
    <w:p w14:paraId="08AC342A"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Если объект в соответствии с Техническим заданием имеет несколько граней (лайтбоксы, сцена), Отчет должен отражать все стороны с указанием размеров каждой из сторон.</w:t>
      </w:r>
    </w:p>
    <w:p w14:paraId="5159F371" w14:textId="77777777" w:rsidR="00126A93" w:rsidRPr="002A7F62" w:rsidRDefault="00126A93" w:rsidP="00D55D46">
      <w:pPr>
        <w:pStyle w:val="a4"/>
        <w:numPr>
          <w:ilvl w:val="1"/>
          <w:numId w:val="27"/>
        </w:numPr>
        <w:tabs>
          <w:tab w:val="left" w:pos="851"/>
        </w:tabs>
        <w:spacing w:after="0" w:line="240" w:lineRule="auto"/>
        <w:ind w:left="0" w:firstLine="709"/>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02DD1B22" w14:textId="33A4E2FF" w:rsidR="00126A93" w:rsidRPr="002A7F62" w:rsidRDefault="00126A93" w:rsidP="00D55D46">
      <w:pPr>
        <w:pStyle w:val="a4"/>
        <w:numPr>
          <w:ilvl w:val="0"/>
          <w:numId w:val="27"/>
        </w:numPr>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по сопутствующим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ам/</w:t>
      </w:r>
      <w:r w:rsidR="00EC415F">
        <w:rPr>
          <w:rFonts w:ascii="Times New Roman" w:eastAsia="Calibri" w:hAnsi="Times New Roman" w:cs="Times New Roman"/>
          <w:b/>
          <w:bCs/>
          <w:sz w:val="24"/>
          <w:szCs w:val="24"/>
        </w:rPr>
        <w:t xml:space="preserve">услугам </w:t>
      </w:r>
      <w:r w:rsidRPr="002A7F62">
        <w:rPr>
          <w:rFonts w:ascii="Times New Roman" w:eastAsia="Calibri" w:hAnsi="Times New Roman" w:cs="Times New Roman"/>
          <w:b/>
          <w:bCs/>
          <w:sz w:val="24"/>
          <w:szCs w:val="24"/>
        </w:rPr>
        <w:t>в рамках проведения мероприятия, проекта:</w:t>
      </w:r>
    </w:p>
    <w:p w14:paraId="77669C19" w14:textId="58F1069D"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 xml:space="preserve">Если договором предусмотрены </w:t>
      </w:r>
      <w:r w:rsidR="00EC415F">
        <w:rPr>
          <w:rFonts w:ascii="Times New Roman" w:eastAsia="Calibri" w:hAnsi="Times New Roman" w:cs="Times New Roman"/>
          <w:sz w:val="24"/>
          <w:szCs w:val="24"/>
        </w:rPr>
        <w:t>работы/услуги</w:t>
      </w:r>
      <w:r w:rsidRPr="002A7F62">
        <w:rPr>
          <w:rFonts w:ascii="Times New Roman" w:eastAsia="Calibri" w:hAnsi="Times New Roman" w:cs="Times New Roman"/>
          <w:sz w:val="24"/>
          <w:szCs w:val="24"/>
        </w:rPr>
        <w:t xml:space="preserve"> </w:t>
      </w:r>
      <w:r w:rsidRPr="002A7F62">
        <w:rPr>
          <w:rFonts w:ascii="Times New Roman" w:hAnsi="Times New Roman" w:cs="Times New Roman"/>
          <w:b/>
          <w:bCs/>
          <w:sz w:val="24"/>
          <w:szCs w:val="24"/>
        </w:rPr>
        <w:t xml:space="preserve">монтажа, демонтажа, погрузо-разгрузочных работ </w:t>
      </w:r>
      <w:r w:rsidRPr="002A7F62">
        <w:rPr>
          <w:rFonts w:ascii="Times New Roman" w:hAnsi="Times New Roman" w:cs="Times New Roman"/>
          <w:sz w:val="24"/>
          <w:szCs w:val="24"/>
        </w:rPr>
        <w:t xml:space="preserve">объектов/конструкций, оборудования, мебели и т.д.,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w:t>
      </w:r>
      <w:r w:rsidR="00EC415F">
        <w:rPr>
          <w:rFonts w:ascii="Times New Roman" w:hAnsi="Times New Roman" w:cs="Times New Roman"/>
          <w:sz w:val="24"/>
          <w:szCs w:val="24"/>
        </w:rPr>
        <w:t>услуг</w:t>
      </w:r>
      <w:r w:rsidRPr="002A7F62">
        <w:rPr>
          <w:rFonts w:ascii="Times New Roman" w:hAnsi="Times New Roman" w:cs="Times New Roman"/>
          <w:sz w:val="24"/>
          <w:szCs w:val="24"/>
        </w:rPr>
        <w:t>, предоставляются 2</w:t>
      </w:r>
      <w:r w:rsidRPr="002A7F62">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2A7F62">
        <w:rPr>
          <w:rFonts w:ascii="Times New Roman" w:hAnsi="Times New Roman" w:cs="Times New Roman"/>
          <w:sz w:val="24"/>
          <w:szCs w:val="24"/>
        </w:rPr>
        <w:t xml:space="preserve">. </w:t>
      </w:r>
    </w:p>
    <w:p w14:paraId="367F667E" w14:textId="13B2C4CB"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w:t>
      </w:r>
      <w:r w:rsidR="00B667F8">
        <w:rPr>
          <w:rFonts w:ascii="Times New Roman" w:hAnsi="Times New Roman" w:cs="Times New Roman"/>
          <w:sz w:val="24"/>
          <w:szCs w:val="24"/>
        </w:rPr>
        <w:t>Подрядчик</w:t>
      </w:r>
      <w:r w:rsidRPr="002A7F62">
        <w:rPr>
          <w:rFonts w:ascii="Times New Roman" w:hAnsi="Times New Roman" w:cs="Times New Roman"/>
          <w:sz w:val="24"/>
          <w:szCs w:val="24"/>
        </w:rPr>
        <w:t xml:space="preserve"> должен произвести фотофиксацию и предоставить фотографии по требованию Заказчика.</w:t>
      </w:r>
    </w:p>
    <w:p w14:paraId="508BC078" w14:textId="6D3CA58C"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Если договором предусмотрены </w:t>
      </w:r>
      <w:r w:rsidRPr="002A7F62">
        <w:rPr>
          <w:rFonts w:ascii="Times New Roman" w:hAnsi="Times New Roman" w:cs="Times New Roman"/>
          <w:b/>
          <w:bCs/>
          <w:sz w:val="24"/>
          <w:szCs w:val="24"/>
        </w:rPr>
        <w:t xml:space="preserve">транспортные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w:t>
      </w:r>
      <w:r w:rsidRPr="002A7F62">
        <w:rPr>
          <w:rFonts w:ascii="Times New Roman" w:hAnsi="Times New Roman" w:cs="Times New Roman"/>
          <w:sz w:val="24"/>
          <w:szCs w:val="24"/>
        </w:rPr>
        <w:t>(доставка и вывоз), 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предоставляются 1–2</w:t>
      </w:r>
      <w:r w:rsidRPr="002A7F62">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1C63AD7D" w14:textId="7B925DC6"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упаковке,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предоставляются 1–2 </w:t>
      </w:r>
      <w:r w:rsidRPr="002A7F62">
        <w:rPr>
          <w:rFonts w:ascii="Times New Roman" w:hAnsi="Times New Roman" w:cs="Times New Roman"/>
          <w:sz w:val="24"/>
          <w:szCs w:val="24"/>
          <w:lang w:eastAsia="ru-RU"/>
        </w:rPr>
        <w:t xml:space="preserve">фотографии,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и виды упаковочного материала. </w:t>
      </w:r>
    </w:p>
    <w:p w14:paraId="37034B7C" w14:textId="0E7BFCE9" w:rsidR="00126A93" w:rsidRPr="002A7F62" w:rsidRDefault="00126A93" w:rsidP="00D55D46">
      <w:pPr>
        <w:numPr>
          <w:ilvl w:val="1"/>
          <w:numId w:val="27"/>
        </w:numPr>
        <w:tabs>
          <w:tab w:val="left" w:pos="0"/>
        </w:tabs>
        <w:spacing w:after="0" w:line="240" w:lineRule="auto"/>
        <w:ind w:left="0" w:firstLine="709"/>
        <w:contextualSpacing/>
        <w:jc w:val="both"/>
        <w:rPr>
          <w:rFonts w:ascii="Times New Roman" w:hAnsi="Times New Roman" w:cs="Times New Roman"/>
          <w:b/>
          <w:bCs/>
          <w:sz w:val="24"/>
          <w:szCs w:val="24"/>
        </w:rPr>
      </w:pPr>
      <w:r w:rsidRPr="002A7F62">
        <w:rPr>
          <w:rFonts w:ascii="Times New Roman" w:hAnsi="Times New Roman" w:cs="Times New Roman"/>
          <w:sz w:val="24"/>
          <w:szCs w:val="24"/>
        </w:rPr>
        <w:t xml:space="preserve">Если договором предусмотрены </w:t>
      </w:r>
      <w:r w:rsidR="00EC415F">
        <w:rPr>
          <w:rFonts w:ascii="Times New Roman" w:hAnsi="Times New Roman" w:cs="Times New Roman"/>
          <w:b/>
          <w:bCs/>
          <w:sz w:val="24"/>
          <w:szCs w:val="24"/>
        </w:rPr>
        <w:t>р</w:t>
      </w:r>
      <w:r w:rsidR="00556ED2">
        <w:rPr>
          <w:rFonts w:ascii="Times New Roman" w:hAnsi="Times New Roman" w:cs="Times New Roman"/>
          <w:b/>
          <w:bCs/>
          <w:sz w:val="24"/>
          <w:szCs w:val="24"/>
        </w:rPr>
        <w:t>аботы</w:t>
      </w:r>
      <w:r w:rsidRPr="002A7F62">
        <w:rPr>
          <w:rFonts w:ascii="Times New Roman" w:hAnsi="Times New Roman" w:cs="Times New Roman"/>
          <w:b/>
          <w:bCs/>
          <w:sz w:val="24"/>
          <w:szCs w:val="24"/>
        </w:rPr>
        <w:t xml:space="preserve"> по уборке/охране, </w:t>
      </w:r>
      <w:r w:rsidRPr="002A7F62">
        <w:rPr>
          <w:rFonts w:ascii="Times New Roman" w:hAnsi="Times New Roman" w:cs="Times New Roman"/>
          <w:sz w:val="24"/>
          <w:szCs w:val="24"/>
        </w:rPr>
        <w:t xml:space="preserve">то по </w:t>
      </w:r>
      <w:r w:rsidR="00D404BA">
        <w:rPr>
          <w:rFonts w:ascii="Times New Roman" w:hAnsi="Times New Roman" w:cs="Times New Roman"/>
          <w:sz w:val="24"/>
          <w:szCs w:val="24"/>
        </w:rPr>
        <w:t>выполнению</w:t>
      </w:r>
      <w:r w:rsidRPr="002A7F62">
        <w:rPr>
          <w:rFonts w:ascii="Times New Roman" w:hAnsi="Times New Roman" w:cs="Times New Roman"/>
          <w:sz w:val="24"/>
          <w:szCs w:val="24"/>
        </w:rPr>
        <w:t xml:space="preserve"> данных </w:t>
      </w:r>
      <w:r w:rsidR="00EC415F">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предоставляются 1–2</w:t>
      </w:r>
      <w:r w:rsidRPr="002A7F62">
        <w:rPr>
          <w:rFonts w:ascii="Times New Roman" w:hAnsi="Times New Roman" w:cs="Times New Roman"/>
          <w:sz w:val="24"/>
          <w:szCs w:val="24"/>
          <w:lang w:eastAsia="ru-RU"/>
        </w:rPr>
        <w:t xml:space="preserve"> фотографии с привязкой к месту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EC415F">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14739AEF" w14:textId="10655EC8" w:rsidR="00126A93" w:rsidRPr="002A7F62" w:rsidRDefault="00126A93" w:rsidP="00D55D46">
      <w:pPr>
        <w:numPr>
          <w:ilvl w:val="0"/>
          <w:numId w:val="27"/>
        </w:numPr>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фотоматериалам </w:t>
      </w:r>
      <w:r w:rsidR="00EC415F">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w:t>
      </w:r>
      <w:r w:rsidR="00EC415F">
        <w:rPr>
          <w:rFonts w:ascii="Times New Roman" w:eastAsia="Calibri" w:hAnsi="Times New Roman" w:cs="Times New Roman"/>
          <w:b/>
          <w:bCs/>
          <w:sz w:val="24"/>
          <w:szCs w:val="24"/>
        </w:rPr>
        <w:t>услуг</w:t>
      </w:r>
      <w:r w:rsidRPr="002A7F62">
        <w:rPr>
          <w:rFonts w:ascii="Times New Roman" w:eastAsia="Calibri" w:hAnsi="Times New Roman" w:cs="Times New Roman"/>
          <w:b/>
          <w:bCs/>
          <w:sz w:val="24"/>
          <w:szCs w:val="24"/>
        </w:rPr>
        <w:t xml:space="preserve"> по организации и проведению </w:t>
      </w:r>
      <w:r w:rsidRPr="002A7F62">
        <w:rPr>
          <w:rFonts w:ascii="Times New Roman" w:hAnsi="Times New Roman" w:cs="Times New Roman"/>
          <w:b/>
          <w:sz w:val="24"/>
          <w:szCs w:val="24"/>
        </w:rPr>
        <w:t>мероприятий:</w:t>
      </w:r>
    </w:p>
    <w:p w14:paraId="320B6FDB" w14:textId="3D18C0D3"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eastAsia="Calibri" w:hAnsi="Times New Roman" w:cs="Times New Roman"/>
          <w:sz w:val="24"/>
          <w:szCs w:val="24"/>
        </w:rPr>
        <w:t>Фотографии должны отражать весь состав (</w:t>
      </w:r>
      <w:r w:rsidRPr="002A7F62">
        <w:rPr>
          <w:rFonts w:ascii="Times New Roman" w:hAnsi="Times New Roman" w:cs="Times New Roman"/>
          <w:sz w:val="24"/>
          <w:szCs w:val="24"/>
        </w:rPr>
        <w:t>преподавательский,</w:t>
      </w:r>
      <w:r w:rsidRPr="002A7F62">
        <w:rPr>
          <w:rFonts w:ascii="Times New Roman" w:eastAsia="Calibri" w:hAnsi="Times New Roman" w:cs="Times New Roman"/>
          <w:sz w:val="24"/>
          <w:szCs w:val="24"/>
        </w:rPr>
        <w:t xml:space="preserve"> ведущий, </w:t>
      </w:r>
      <w:r w:rsidR="00EC415F" w:rsidRPr="00EC415F">
        <w:rPr>
          <w:rFonts w:ascii="Times New Roman" w:eastAsia="Calibri" w:hAnsi="Times New Roman" w:cs="Times New Roman"/>
          <w:sz w:val="24"/>
          <w:szCs w:val="24"/>
        </w:rPr>
        <w:t>исполнительский</w:t>
      </w:r>
      <w:r w:rsidRPr="002A7F62">
        <w:rPr>
          <w:rFonts w:ascii="Times New Roman" w:eastAsia="Calibri" w:hAnsi="Times New Roman" w:cs="Times New Roman"/>
          <w:sz w:val="24"/>
          <w:szCs w:val="24"/>
        </w:rPr>
        <w:t xml:space="preserve"> и прочий), участвующий в мероприятии и указанный в Техническом </w:t>
      </w:r>
      <w:r w:rsidRPr="002A7F62">
        <w:rPr>
          <w:rFonts w:ascii="Times New Roman" w:eastAsia="Calibri" w:hAnsi="Times New Roman" w:cs="Times New Roman"/>
          <w:sz w:val="24"/>
          <w:szCs w:val="24"/>
        </w:rPr>
        <w:lastRenderedPageBreak/>
        <w:t>задании, с указанием в Отчете места проведения (</w:t>
      </w:r>
      <w:r w:rsidRPr="002A7F62">
        <w:rPr>
          <w:rFonts w:ascii="Times New Roman" w:hAnsi="Times New Roman" w:cs="Times New Roman"/>
          <w:sz w:val="24"/>
          <w:szCs w:val="24"/>
        </w:rPr>
        <w:t xml:space="preserve">по 1–2 фотографии на каждый день каждого члена состава мероприятия). </w:t>
      </w:r>
    </w:p>
    <w:p w14:paraId="7BCF04C3"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известных медийных личностей с крупными гонорарами в Отчете должны быть предоставлены их фотографии с места проведения мероприятия с обязательным указанием Ф. И. О.</w:t>
      </w:r>
    </w:p>
    <w:p w14:paraId="4FF6B5BC"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Репетиции выступлений подтверждаются в Отчете 2-4 фотографиями в течение проведения репетиции.</w:t>
      </w:r>
    </w:p>
    <w:p w14:paraId="46A6C1BE" w14:textId="77777777" w:rsidR="00126A93" w:rsidRPr="002A7F62" w:rsidRDefault="00126A93" w:rsidP="00D55D46">
      <w:pPr>
        <w:numPr>
          <w:ilvl w:val="1"/>
          <w:numId w:val="27"/>
        </w:numPr>
        <w:tabs>
          <w:tab w:val="left" w:pos="0"/>
          <w:tab w:val="left" w:pos="851"/>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66364B4" w14:textId="530C57FC" w:rsidR="00126A93" w:rsidRPr="002A7F62" w:rsidRDefault="00126A93" w:rsidP="00D55D46">
      <w:pPr>
        <w:numPr>
          <w:ilvl w:val="0"/>
          <w:numId w:val="27"/>
        </w:numPr>
        <w:tabs>
          <w:tab w:val="left" w:pos="851"/>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 xml:space="preserve">Требования к фотоматериалам </w:t>
      </w:r>
      <w:r w:rsidR="0043255D">
        <w:rPr>
          <w:rFonts w:ascii="Times New Roman" w:eastAsia="Calibri" w:hAnsi="Times New Roman" w:cs="Times New Roman"/>
          <w:b/>
          <w:bCs/>
          <w:sz w:val="24"/>
          <w:szCs w:val="24"/>
        </w:rPr>
        <w:t>р</w:t>
      </w:r>
      <w:r w:rsidR="00F12A04">
        <w:rPr>
          <w:rFonts w:ascii="Times New Roman" w:eastAsia="Calibri" w:hAnsi="Times New Roman" w:cs="Times New Roman"/>
          <w:b/>
          <w:bCs/>
          <w:sz w:val="24"/>
          <w:szCs w:val="24"/>
        </w:rPr>
        <w:t>абот</w:t>
      </w:r>
      <w:r w:rsidRPr="002A7F62">
        <w:rPr>
          <w:rFonts w:ascii="Times New Roman" w:eastAsia="Calibri" w:hAnsi="Times New Roman" w:cs="Times New Roman"/>
          <w:b/>
          <w:bCs/>
          <w:sz w:val="24"/>
          <w:szCs w:val="24"/>
        </w:rPr>
        <w:t xml:space="preserve"> по привлечению </w:t>
      </w:r>
      <w:r w:rsidRPr="002A7F62">
        <w:rPr>
          <w:rFonts w:ascii="Times New Roman" w:hAnsi="Times New Roman" w:cs="Times New Roman"/>
          <w:b/>
          <w:bCs/>
          <w:sz w:val="24"/>
          <w:szCs w:val="24"/>
        </w:rPr>
        <w:t>административного, технического персонала, переводчиков</w:t>
      </w:r>
      <w:r w:rsidRPr="002A7F62">
        <w:rPr>
          <w:rFonts w:ascii="Times New Roman" w:eastAsia="Calibri" w:hAnsi="Times New Roman" w:cs="Times New Roman"/>
          <w:b/>
          <w:bCs/>
          <w:sz w:val="24"/>
          <w:szCs w:val="24"/>
        </w:rPr>
        <w:t xml:space="preserve"> для проведения бизнес-миссии</w:t>
      </w:r>
      <w:r w:rsidRPr="002A7F62">
        <w:rPr>
          <w:rFonts w:ascii="Times New Roman" w:hAnsi="Times New Roman" w:cs="Times New Roman"/>
          <w:b/>
          <w:bCs/>
          <w:sz w:val="24"/>
          <w:szCs w:val="24"/>
        </w:rPr>
        <w:t>:</w:t>
      </w:r>
    </w:p>
    <w:p w14:paraId="2E1AF63A" w14:textId="77777777" w:rsidR="00126A93" w:rsidRPr="002A7F62" w:rsidRDefault="00126A93" w:rsidP="00D55D46">
      <w:pPr>
        <w:pStyle w:val="a4"/>
        <w:numPr>
          <w:ilvl w:val="1"/>
          <w:numId w:val="27"/>
        </w:numPr>
        <w:tabs>
          <w:tab w:val="left" w:pos="851"/>
          <w:tab w:val="left" w:pos="993"/>
        </w:tabs>
        <w:spacing w:after="0" w:line="240" w:lineRule="auto"/>
        <w:ind w:left="0" w:firstLine="709"/>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Если условиями Договора предусмотрена работа административного, технического персонала и переводчиков при проведении бизнес-миссии, то этот факт отражается в Отчете предоставлением фотографий с места проведения, не менее 1 фотографии за каждый день.</w:t>
      </w:r>
    </w:p>
    <w:p w14:paraId="5B64E8AF"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sz w:val="24"/>
          <w:szCs w:val="24"/>
        </w:rPr>
        <w:t xml:space="preserve">Для подтверждения проведение встреч в рамках бизнес-миссии </w:t>
      </w:r>
      <w:r w:rsidRPr="002A7F62">
        <w:rPr>
          <w:rFonts w:ascii="Times New Roman" w:hAnsi="Times New Roman" w:cs="Times New Roman"/>
          <w:sz w:val="24"/>
          <w:szCs w:val="24"/>
        </w:rPr>
        <w:t>предоставляются 1–2</w:t>
      </w:r>
      <w:r w:rsidRPr="002A7F62">
        <w:rPr>
          <w:rFonts w:ascii="Times New Roman" w:hAnsi="Times New Roman" w:cs="Times New Roman"/>
          <w:sz w:val="24"/>
          <w:szCs w:val="24"/>
          <w:lang w:eastAsia="ru-RU"/>
        </w:rPr>
        <w:t xml:space="preserve"> фотографии с места проведения мероприятия с указание адреса, наименование встречи и перечня участников.</w:t>
      </w:r>
    </w:p>
    <w:p w14:paraId="493F64B4"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b/>
          <w:bCs/>
          <w:sz w:val="24"/>
          <w:szCs w:val="24"/>
        </w:rPr>
      </w:pPr>
      <w:r w:rsidRPr="002A7F62">
        <w:rPr>
          <w:rFonts w:ascii="Times New Roman" w:eastAsia="Calibri" w:hAnsi="Times New Roman" w:cs="Times New Roman"/>
          <w:b/>
          <w:bCs/>
          <w:sz w:val="24"/>
          <w:szCs w:val="24"/>
        </w:rPr>
        <w:t>Требования к фотоматериалам по техническому и профессиональному оборудованию, музыкальным инструментам, иному реквизиту и инвентарю, которое было предоставлено для проведения мероприятия:</w:t>
      </w:r>
    </w:p>
    <w:p w14:paraId="20073325"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Каждый вид предоставленного реквизита, инвентаря, оборудования и его количество, указанный в Техническом задании, должны быть отражены в Отчете общим планом (после монтажа).</w:t>
      </w:r>
    </w:p>
    <w:p w14:paraId="4F41DF8B"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A3280B">
        <w:rPr>
          <w:rFonts w:ascii="Times New Roman" w:eastAsia="Calibri" w:hAnsi="Times New Roman" w:cs="Times New Roman"/>
          <w:sz w:val="24"/>
          <w:szCs w:val="24"/>
        </w:rPr>
        <w:t xml:space="preserve">Также должны присутствовать фотографии оборудования, инвентаря крупным планом </w:t>
      </w:r>
      <w:r w:rsidRPr="00A3280B">
        <w:rPr>
          <w:rFonts w:ascii="Times New Roman" w:eastAsia="Calibri" w:hAnsi="Times New Roman" w:cs="Times New Roman"/>
          <w:b/>
          <w:bCs/>
          <w:sz w:val="24"/>
          <w:szCs w:val="24"/>
        </w:rPr>
        <w:t>с фиксацией марки или модели</w:t>
      </w:r>
      <w:r w:rsidRPr="00A3280B">
        <w:rPr>
          <w:rFonts w:ascii="Times New Roman" w:eastAsia="Calibri" w:hAnsi="Times New Roman" w:cs="Times New Roman"/>
          <w:sz w:val="24"/>
          <w:szCs w:val="24"/>
        </w:rPr>
        <w:t>, в соответствии</w:t>
      </w:r>
      <w:r w:rsidRPr="002A7F62">
        <w:rPr>
          <w:rFonts w:ascii="Times New Roman" w:eastAsia="Calibri" w:hAnsi="Times New Roman" w:cs="Times New Roman"/>
          <w:sz w:val="24"/>
          <w:szCs w:val="24"/>
        </w:rPr>
        <w:t xml:space="preserve"> в Техническим заданием (за исключением случаев, когда это технически невозможно).</w:t>
      </w:r>
    </w:p>
    <w:p w14:paraId="2D29ADD1"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 должны быть включены чертежи/схемы развеса/размещения оборудования;</w:t>
      </w:r>
    </w:p>
    <w:p w14:paraId="32FDE7FE" w14:textId="77777777" w:rsidR="00126A93" w:rsidRPr="002A7F62" w:rsidRDefault="00126A93" w:rsidP="00D55D46">
      <w:pPr>
        <w:numPr>
          <w:ilvl w:val="1"/>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51B9D689" w14:textId="77777777"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2A7F62">
        <w:rPr>
          <w:rFonts w:ascii="Times New Roman" w:hAnsi="Times New Roman" w:cs="Times New Roman"/>
          <w:b/>
          <w:sz w:val="24"/>
          <w:szCs w:val="24"/>
        </w:rPr>
        <w:t>сувенирной и раздаточной продукции в рамках проведения мероприятия:</w:t>
      </w:r>
    </w:p>
    <w:p w14:paraId="616828C0" w14:textId="77777777"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сувенирной или раздаточной продукции общим планом (для подтверждения общего количества, в том числе упаковками до проведения Мероприятия) и крупным планом каждого вида сувенирной/раздаточной продукции. </w:t>
      </w:r>
    </w:p>
    <w:p w14:paraId="73F02590" w14:textId="39C09F40"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скриншоты макетов сувенирной или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5EDE0104" w14:textId="73B19E24" w:rsidR="00126A93" w:rsidRPr="002A7F62" w:rsidRDefault="00126A93" w:rsidP="00D55D46">
      <w:pPr>
        <w:numPr>
          <w:ilvl w:val="1"/>
          <w:numId w:val="27"/>
        </w:numPr>
        <w:tabs>
          <w:tab w:val="left" w:pos="851"/>
          <w:tab w:val="left" w:pos="993"/>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выдачи/раздачи сувенирной и раздаточной продукции, если данные </w:t>
      </w:r>
      <w:r w:rsidR="0043255D">
        <w:rPr>
          <w:rFonts w:ascii="Times New Roman" w:hAnsi="Times New Roman" w:cs="Times New Roman"/>
          <w:bCs/>
          <w:sz w:val="24"/>
          <w:szCs w:val="24"/>
        </w:rPr>
        <w:t>р</w:t>
      </w:r>
      <w:r w:rsidR="00556ED2">
        <w:rPr>
          <w:rFonts w:ascii="Times New Roman" w:hAnsi="Times New Roman" w:cs="Times New Roman"/>
          <w:bCs/>
          <w:sz w:val="24"/>
          <w:szCs w:val="24"/>
        </w:rPr>
        <w:t>аботы</w:t>
      </w:r>
      <w:r w:rsidRPr="002A7F62">
        <w:rPr>
          <w:rFonts w:ascii="Times New Roman" w:hAnsi="Times New Roman" w:cs="Times New Roman"/>
          <w:bCs/>
          <w:sz w:val="24"/>
          <w:szCs w:val="24"/>
        </w:rPr>
        <w:t xml:space="preserve"> предусмотрены Техническим заданием.</w:t>
      </w:r>
    </w:p>
    <w:p w14:paraId="05D9F277" w14:textId="4C298A94"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hAnsi="Times New Roman" w:cs="Times New Roman"/>
          <w:b/>
          <w:sz w:val="24"/>
          <w:szCs w:val="24"/>
        </w:rPr>
      </w:pPr>
      <w:r w:rsidRPr="002A7F62">
        <w:rPr>
          <w:rFonts w:ascii="Times New Roman" w:eastAsia="Calibri" w:hAnsi="Times New Roman" w:cs="Times New Roman"/>
          <w:b/>
          <w:bCs/>
          <w:sz w:val="24"/>
          <w:szCs w:val="24"/>
        </w:rPr>
        <w:t xml:space="preserve">Требования к фотоматериалам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питания</w:t>
      </w:r>
      <w:r w:rsidRPr="002A7F62">
        <w:rPr>
          <w:rFonts w:ascii="Times New Roman" w:hAnsi="Times New Roman" w:cs="Times New Roman"/>
          <w:b/>
          <w:sz w:val="24"/>
          <w:szCs w:val="24"/>
        </w:rPr>
        <w:t>:</w:t>
      </w:r>
    </w:p>
    <w:p w14:paraId="153763F3" w14:textId="6BAB2DC3" w:rsidR="00126A93" w:rsidRPr="002A7F62" w:rsidRDefault="00126A93" w:rsidP="00D55D46">
      <w:pPr>
        <w:numPr>
          <w:ilvl w:val="1"/>
          <w:numId w:val="27"/>
        </w:numPr>
        <w:tabs>
          <w:tab w:val="left" w:pos="851"/>
        </w:tabs>
        <w:spacing w:after="0" w:line="240" w:lineRule="auto"/>
        <w:ind w:left="0" w:firstLine="709"/>
        <w:contextualSpacing/>
        <w:jc w:val="both"/>
        <w:rPr>
          <w:rFonts w:ascii="Times New Roman"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фотографии всех видов предоставленных </w:t>
      </w:r>
      <w:r w:rsidR="00F12A04">
        <w:rPr>
          <w:rFonts w:ascii="Times New Roman" w:hAnsi="Times New Roman" w:cs="Times New Roman"/>
          <w:bCs/>
          <w:sz w:val="24"/>
          <w:szCs w:val="24"/>
        </w:rPr>
        <w:t>Работ</w:t>
      </w:r>
      <w:r w:rsidRPr="002A7F62">
        <w:rPr>
          <w:rFonts w:ascii="Times New Roman" w:hAnsi="Times New Roman" w:cs="Times New Roman"/>
          <w:bCs/>
          <w:sz w:val="24"/>
          <w:szCs w:val="24"/>
        </w:rPr>
        <w:t xml:space="preserve"> общим планом с привязкой к местности и крупным планом. </w:t>
      </w:r>
    </w:p>
    <w:p w14:paraId="090214E8" w14:textId="17B48D7E"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2A7F62">
        <w:rPr>
          <w:rFonts w:ascii="Times New Roman" w:eastAsia="Calibri" w:hAnsi="Times New Roman" w:cs="Times New Roman"/>
          <w:b/>
          <w:bCs/>
          <w:sz w:val="24"/>
          <w:szCs w:val="24"/>
        </w:rPr>
        <w:t xml:space="preserve">Требования к отчету по </w:t>
      </w:r>
      <w:r w:rsidR="00D404BA">
        <w:rPr>
          <w:rFonts w:ascii="Times New Roman" w:eastAsia="Calibri" w:hAnsi="Times New Roman" w:cs="Times New Roman"/>
          <w:b/>
          <w:bCs/>
          <w:sz w:val="24"/>
          <w:szCs w:val="24"/>
        </w:rPr>
        <w:t>выполнению</w:t>
      </w:r>
      <w:r w:rsidRPr="002A7F62">
        <w:rPr>
          <w:rFonts w:ascii="Times New Roman" w:eastAsia="Calibri" w:hAnsi="Times New Roman" w:cs="Times New Roman"/>
          <w:b/>
          <w:bCs/>
          <w:sz w:val="24"/>
          <w:szCs w:val="24"/>
        </w:rPr>
        <w:t xml:space="preserve"> </w:t>
      </w:r>
      <w:r w:rsidR="00F12A04">
        <w:rPr>
          <w:rFonts w:ascii="Times New Roman" w:eastAsia="Calibri" w:hAnsi="Times New Roman" w:cs="Times New Roman"/>
          <w:b/>
          <w:bCs/>
          <w:sz w:val="24"/>
          <w:szCs w:val="24"/>
        </w:rPr>
        <w:t>Работ</w:t>
      </w:r>
      <w:r w:rsidRPr="002A7F62">
        <w:rPr>
          <w:rFonts w:ascii="Times New Roman" w:eastAsia="Calibri" w:hAnsi="Times New Roman" w:cs="Times New Roman"/>
          <w:b/>
          <w:bCs/>
          <w:sz w:val="24"/>
          <w:szCs w:val="24"/>
        </w:rPr>
        <w:t xml:space="preserve"> исследования/ мониторинга:</w:t>
      </w:r>
    </w:p>
    <w:p w14:paraId="2FE8C187" w14:textId="52DF453C" w:rsidR="00126A93" w:rsidRPr="002A7F62" w:rsidRDefault="00126A93" w:rsidP="00D55D46">
      <w:pPr>
        <w:numPr>
          <w:ilvl w:val="1"/>
          <w:numId w:val="27"/>
        </w:numPr>
        <w:spacing w:after="0" w:line="240" w:lineRule="auto"/>
        <w:ind w:left="0" w:firstLine="709"/>
        <w:contextualSpacing/>
        <w:jc w:val="both"/>
        <w:rPr>
          <w:rFonts w:ascii="Times New Roman" w:eastAsia="Calibri" w:hAnsi="Times New Roman" w:cs="Times New Roman"/>
          <w:bCs/>
          <w:sz w:val="24"/>
          <w:szCs w:val="24"/>
        </w:rPr>
      </w:pPr>
      <w:r w:rsidRPr="002A7F62">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2A7F62">
        <w:rPr>
          <w:rFonts w:ascii="Times New Roman" w:eastAsia="Calibri" w:hAnsi="Times New Roman" w:cs="Times New Roman"/>
          <w:bCs/>
          <w:sz w:val="24"/>
          <w:szCs w:val="24"/>
        </w:rPr>
        <w:t xml:space="preserve">отчеты, презентации, инструкции, методические рекомендации и иные документы, созданные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w:t>
      </w:r>
    </w:p>
    <w:p w14:paraId="0F552932" w14:textId="13397B82" w:rsidR="00126A93" w:rsidRPr="002A7F62" w:rsidRDefault="00126A93" w:rsidP="00D55D46">
      <w:pPr>
        <w:numPr>
          <w:ilvl w:val="1"/>
          <w:numId w:val="27"/>
        </w:numPr>
        <w:shd w:val="clear" w:color="auto" w:fill="FFFFFF" w:themeFill="background1"/>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Cs/>
          <w:sz w:val="24"/>
          <w:szCs w:val="24"/>
        </w:rPr>
        <w:lastRenderedPageBreak/>
        <w:t>В Отчете должны быть предоставлены</w:t>
      </w:r>
      <w:r w:rsidRPr="002A7F62">
        <w:rPr>
          <w:rFonts w:ascii="Times New Roman" w:eastAsia="Calibri" w:hAnsi="Times New Roman" w:cs="Times New Roman"/>
          <w:bCs/>
          <w:sz w:val="24"/>
          <w:szCs w:val="24"/>
        </w:rPr>
        <w:t xml:space="preserve"> также материалы, которые использовались в ходе </w:t>
      </w:r>
      <w:r w:rsidR="00556ED2">
        <w:rPr>
          <w:rFonts w:ascii="Times New Roman" w:eastAsia="Calibri" w:hAnsi="Times New Roman" w:cs="Times New Roman"/>
          <w:bCs/>
          <w:sz w:val="24"/>
          <w:szCs w:val="24"/>
        </w:rPr>
        <w:t>выполнения</w:t>
      </w:r>
      <w:r w:rsidRPr="002A7F62">
        <w:rPr>
          <w:rFonts w:ascii="Times New Roman" w:eastAsia="Calibri" w:hAnsi="Times New Roman" w:cs="Times New Roman"/>
          <w:bCs/>
          <w:sz w:val="24"/>
          <w:szCs w:val="24"/>
        </w:rPr>
        <w:t xml:space="preserve"> </w:t>
      </w:r>
      <w:r w:rsidR="00F12A04">
        <w:rPr>
          <w:rFonts w:ascii="Times New Roman" w:eastAsia="Calibri" w:hAnsi="Times New Roman" w:cs="Times New Roman"/>
          <w:bCs/>
          <w:sz w:val="24"/>
          <w:szCs w:val="24"/>
        </w:rPr>
        <w:t>Работ</w:t>
      </w:r>
      <w:r w:rsidRPr="002A7F62">
        <w:rPr>
          <w:rFonts w:ascii="Times New Roman" w:eastAsia="Calibri" w:hAnsi="Times New Roman" w:cs="Times New Roman"/>
          <w:bCs/>
          <w:sz w:val="24"/>
          <w:szCs w:val="24"/>
        </w:rPr>
        <w:t xml:space="preserve"> согласно Техническому заданию: транскрипты, аудиозаписи, видеозаписи интервью, анкеты, и </w:t>
      </w:r>
      <w:proofErr w:type="gramStart"/>
      <w:r w:rsidRPr="002A7F62">
        <w:rPr>
          <w:rFonts w:ascii="Times New Roman" w:eastAsia="Calibri" w:hAnsi="Times New Roman" w:cs="Times New Roman"/>
          <w:bCs/>
          <w:sz w:val="24"/>
          <w:szCs w:val="24"/>
        </w:rPr>
        <w:t>прочие материалы</w:t>
      </w:r>
      <w:proofErr w:type="gramEnd"/>
      <w:r w:rsidRPr="002A7F62">
        <w:rPr>
          <w:rFonts w:ascii="Times New Roman" w:eastAsia="Calibri" w:hAnsi="Times New Roman" w:cs="Times New Roman"/>
          <w:bCs/>
          <w:sz w:val="24"/>
          <w:szCs w:val="24"/>
        </w:rPr>
        <w:t xml:space="preserve"> и информация, используемые для проведения исследования/мониторинга. </w:t>
      </w:r>
    </w:p>
    <w:p w14:paraId="511A0BC6" w14:textId="5FC160AE" w:rsidR="00126A93" w:rsidRPr="002A7F62" w:rsidRDefault="00126A93" w:rsidP="00D55D46">
      <w:pPr>
        <w:numPr>
          <w:ilvl w:val="0"/>
          <w:numId w:val="27"/>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Calibri" w:hAnsi="Times New Roman" w:cs="Times New Roman"/>
          <w:sz w:val="24"/>
          <w:szCs w:val="24"/>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F12A04">
        <w:rPr>
          <w:rFonts w:ascii="Times New Roman" w:eastAsia="Arial Unicode MS" w:hAnsi="Times New Roman" w:cs="Times New Roman"/>
          <w:b/>
          <w:bCs/>
          <w:sz w:val="24"/>
          <w:szCs w:val="24"/>
          <w:bdr w:val="none" w:sz="0" w:space="0" w:color="auto" w:frame="1"/>
        </w:rPr>
        <w:t>Работ</w:t>
      </w:r>
      <w:r w:rsidRPr="002A7F62">
        <w:rPr>
          <w:rFonts w:ascii="Times New Roman" w:eastAsia="Arial Unicode MS" w:hAnsi="Times New Roman" w:cs="Times New Roman"/>
          <w:b/>
          <w:bCs/>
          <w:sz w:val="24"/>
          <w:szCs w:val="24"/>
          <w:bdr w:val="none" w:sz="0" w:space="0" w:color="auto" w:frame="1"/>
        </w:rPr>
        <w:t>/выполнение работ/поставку товаров</w:t>
      </w:r>
      <w:r w:rsidRPr="002A7F62">
        <w:rPr>
          <w:rFonts w:ascii="Times New Roman" w:eastAsia="Arial Unicode MS" w:hAnsi="Times New Roman" w:cs="Times New Roman"/>
          <w:b/>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с</w:t>
      </w:r>
      <w:r w:rsidRPr="002A7F62">
        <w:rPr>
          <w:rFonts w:ascii="Times New Roman" w:hAnsi="Times New Roman" w:cs="Times New Roman"/>
          <w:b/>
          <w:bCs/>
          <w:sz w:val="24"/>
          <w:szCs w:val="24"/>
          <w:lang w:eastAsia="ru-RU"/>
        </w:rPr>
        <w:t xml:space="preserve"> учетом конкретной специфики соответствующего Договора:</w:t>
      </w:r>
    </w:p>
    <w:p w14:paraId="6F429600" w14:textId="4D8D1981" w:rsidR="00126A93" w:rsidRPr="002A7F62" w:rsidRDefault="00126A93" w:rsidP="00D55D46">
      <w:pPr>
        <w:pStyle w:val="a4"/>
        <w:numPr>
          <w:ilvl w:val="1"/>
          <w:numId w:val="27"/>
        </w:numPr>
        <w:shd w:val="clear" w:color="auto" w:fill="FFFFFF" w:themeFill="background1"/>
        <w:spacing w:after="0" w:line="240" w:lineRule="auto"/>
        <w:ind w:left="0" w:firstLine="709"/>
        <w:jc w:val="both"/>
        <w:rPr>
          <w:rFonts w:ascii="Times New Roman" w:eastAsia="Arial Unicode MS" w:hAnsi="Times New Roman" w:cs="Times New Roman"/>
          <w:b/>
          <w:bCs/>
          <w:sz w:val="24"/>
          <w:szCs w:val="24"/>
          <w:bdr w:val="none" w:sz="0" w:space="0" w:color="auto" w:frame="1"/>
        </w:rPr>
      </w:pPr>
      <w:r w:rsidRPr="002A7F62">
        <w:rPr>
          <w:rFonts w:ascii="Times New Roman" w:hAnsi="Times New Roman" w:cs="Times New Roman"/>
          <w:bCs/>
          <w:sz w:val="24"/>
          <w:szCs w:val="24"/>
        </w:rPr>
        <w:t>Документы, подтверждающие</w:t>
      </w:r>
      <w:r w:rsidRPr="002A7F62">
        <w:rPr>
          <w:rFonts w:ascii="Times New Roman" w:eastAsia="Arial Unicode MS" w:hAnsi="Times New Roman" w:cs="Times New Roman"/>
          <w:sz w:val="24"/>
          <w:szCs w:val="24"/>
          <w:bdr w:val="none" w:sz="0" w:space="0" w:color="auto" w:frame="1"/>
        </w:rPr>
        <w:t xml:space="preserve"> оказание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w:t>
      </w:r>
      <w:r w:rsidR="00556ED2">
        <w:rPr>
          <w:rFonts w:ascii="Times New Roman" w:eastAsia="Arial Unicode MS" w:hAnsi="Times New Roman" w:cs="Times New Roman"/>
          <w:b/>
          <w:bCs/>
          <w:sz w:val="24"/>
          <w:szCs w:val="24"/>
          <w:bdr w:val="none" w:sz="0" w:space="0" w:color="auto" w:frame="1"/>
        </w:rPr>
        <w:t>Работы</w:t>
      </w:r>
      <w:r w:rsidRPr="002A7F62">
        <w:rPr>
          <w:rFonts w:ascii="Times New Roman" w:eastAsia="Arial Unicode MS" w:hAnsi="Times New Roman" w:cs="Times New Roman"/>
          <w:b/>
          <w:bCs/>
          <w:sz w:val="24"/>
          <w:szCs w:val="24"/>
          <w:bdr w:val="none" w:sz="0" w:space="0" w:color="auto" w:frame="1"/>
        </w:rPr>
        <w:t xml:space="preserve"> по поиску, подбору, приглашению компаний для участия в бизнес-миссии, иных мероприятиях в рамках Договора и т.п.:</w:t>
      </w:r>
    </w:p>
    <w:p w14:paraId="68816D7E" w14:textId="0CB0B0A1"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Непосредственно документы, являющиеся результатом оказанной </w:t>
      </w:r>
      <w:r w:rsidR="00556ED2">
        <w:rPr>
          <w:rFonts w:ascii="Times New Roman" w:eastAsia="Arial Unicode MS" w:hAnsi="Times New Roman" w:cs="Times New Roman"/>
          <w:sz w:val="24"/>
          <w:szCs w:val="24"/>
          <w:bdr w:val="none" w:sz="0" w:space="0" w:color="auto" w:frame="1"/>
        </w:rPr>
        <w:t>Работы</w:t>
      </w:r>
      <w:r w:rsidRPr="002A7F62">
        <w:rPr>
          <w:rFonts w:ascii="Times New Roman" w:eastAsia="Arial Unicode MS" w:hAnsi="Times New Roman" w:cs="Times New Roman"/>
          <w:sz w:val="24"/>
          <w:szCs w:val="24"/>
          <w:bdr w:val="none" w:sz="0" w:space="0" w:color="auto" w:frame="1"/>
        </w:rPr>
        <w:t xml:space="preserve">: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w:t>
      </w:r>
      <w:proofErr w:type="spellStart"/>
      <w:r w:rsidRPr="002A7F62">
        <w:rPr>
          <w:rFonts w:ascii="Times New Roman" w:eastAsia="Arial Unicode MS" w:hAnsi="Times New Roman" w:cs="Times New Roman"/>
          <w:sz w:val="24"/>
          <w:szCs w:val="24"/>
          <w:bdr w:val="none" w:sz="0" w:space="0" w:color="auto" w:frame="1"/>
        </w:rPr>
        <w:t>т.п</w:t>
      </w:r>
      <w:proofErr w:type="spellEnd"/>
      <w:r w:rsidRPr="002A7F62">
        <w:rPr>
          <w:rFonts w:ascii="Times New Roman" w:eastAsia="Arial Unicode MS" w:hAnsi="Times New Roman" w:cs="Times New Roman"/>
          <w:sz w:val="24"/>
          <w:szCs w:val="24"/>
          <w:bdr w:val="none" w:sz="0" w:space="0" w:color="auto" w:frame="1"/>
        </w:rPr>
        <w:t xml:space="preserve">, а также прочие документы, элементы визуализации, созданные в ходе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w:t>
      </w:r>
    </w:p>
    <w:p w14:paraId="48525F67" w14:textId="4FEA95DE" w:rsidR="00126A93" w:rsidRPr="002A7F62" w:rsidRDefault="00126A93" w:rsidP="00D55D46">
      <w:pPr>
        <w:widowControl w:val="0"/>
        <w:numPr>
          <w:ilvl w:val="0"/>
          <w:numId w:val="29"/>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 случае, если по данным видам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r w:rsidR="0043255D">
        <w:rPr>
          <w:rFonts w:ascii="Times New Roman" w:eastAsia="Arial Unicode MS" w:hAnsi="Times New Roman" w:cs="Times New Roman"/>
          <w:sz w:val="24"/>
          <w:szCs w:val="24"/>
          <w:bdr w:val="none" w:sz="0" w:space="0" w:color="auto" w:frame="1"/>
        </w:rPr>
        <w:t>услуг</w:t>
      </w:r>
      <w:r w:rsidRPr="002A7F62">
        <w:rPr>
          <w:rFonts w:ascii="Times New Roman" w:eastAsia="Arial Unicode MS" w:hAnsi="Times New Roman" w:cs="Times New Roman"/>
          <w:sz w:val="24"/>
          <w:szCs w:val="24"/>
          <w:bdr w:val="none" w:sz="0" w:space="0" w:color="auto" w:frame="1"/>
        </w:rPr>
        <w:t xml:space="preserve">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w:t>
      </w:r>
      <w:r w:rsidR="00B667F8">
        <w:rPr>
          <w:rFonts w:ascii="Times New Roman" w:eastAsia="Arial Unicode MS" w:hAnsi="Times New Roman" w:cs="Times New Roman"/>
          <w:sz w:val="24"/>
          <w:szCs w:val="24"/>
          <w:bdr w:val="none" w:sz="0" w:space="0" w:color="auto" w:frame="1"/>
        </w:rPr>
        <w:t>Подрядчик</w:t>
      </w:r>
      <w:r w:rsidRPr="002A7F62">
        <w:rPr>
          <w:rFonts w:ascii="Times New Roman" w:eastAsia="Arial Unicode MS" w:hAnsi="Times New Roman" w:cs="Times New Roman"/>
          <w:sz w:val="24"/>
          <w:szCs w:val="24"/>
          <w:bdr w:val="none" w:sz="0" w:space="0" w:color="auto" w:frame="1"/>
        </w:rPr>
        <w:t xml:space="preserve"> подтверждает привлечение указанных специалистов и их квалификацию.</w:t>
      </w:r>
    </w:p>
    <w:p w14:paraId="1B22CA16" w14:textId="7E1F0A30" w:rsidR="00126A93" w:rsidRPr="002A7F62" w:rsidRDefault="00126A93" w:rsidP="00D55D46">
      <w:pPr>
        <w:numPr>
          <w:ilvl w:val="1"/>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lang w:eastAsia="ru-RU"/>
        </w:rPr>
        <w:t>Документы</w:t>
      </w:r>
      <w:r w:rsidRPr="002A7F62">
        <w:rPr>
          <w:rFonts w:ascii="Times New Roman" w:eastAsia="Arial Unicode MS" w:hAnsi="Times New Roman" w:cs="Times New Roman"/>
          <w:sz w:val="24"/>
          <w:szCs w:val="24"/>
          <w:bdr w:val="none" w:sz="0" w:space="0" w:color="auto" w:frame="1"/>
        </w:rPr>
        <w:t xml:space="preserve">, </w:t>
      </w:r>
      <w:r w:rsidRPr="002A7F62">
        <w:rPr>
          <w:rFonts w:ascii="Times New Roman" w:eastAsia="Arial Unicode MS" w:hAnsi="Times New Roman" w:cs="Times New Roman"/>
          <w:b/>
          <w:bCs/>
          <w:sz w:val="24"/>
          <w:szCs w:val="24"/>
          <w:bdr w:val="none" w:sz="0" w:space="0" w:color="auto" w:frame="1"/>
        </w:rPr>
        <w:t xml:space="preserve">подтверждающие оказание </w:t>
      </w:r>
      <w:r w:rsidR="0043255D">
        <w:rPr>
          <w:rFonts w:ascii="Times New Roman" w:eastAsia="Arial Unicode MS" w:hAnsi="Times New Roman" w:cs="Times New Roman"/>
          <w:b/>
          <w:bCs/>
          <w:sz w:val="24"/>
          <w:szCs w:val="24"/>
          <w:bdr w:val="none" w:sz="0" w:space="0" w:color="auto" w:frame="1"/>
        </w:rPr>
        <w:t>р</w:t>
      </w:r>
      <w:r w:rsidR="00F12A04">
        <w:rPr>
          <w:rFonts w:ascii="Times New Roman" w:eastAsia="Arial Unicode MS" w:hAnsi="Times New Roman" w:cs="Times New Roman"/>
          <w:b/>
          <w:bCs/>
          <w:sz w:val="24"/>
          <w:szCs w:val="24"/>
          <w:bdr w:val="none" w:sz="0" w:space="0" w:color="auto" w:frame="1"/>
        </w:rPr>
        <w:t>абот</w:t>
      </w:r>
      <w:r w:rsidRPr="002A7F62">
        <w:rPr>
          <w:rFonts w:ascii="Times New Roman" w:eastAsia="Arial Unicode MS" w:hAnsi="Times New Roman" w:cs="Times New Roman"/>
          <w:b/>
          <w:bCs/>
          <w:sz w:val="24"/>
          <w:szCs w:val="24"/>
          <w:bdr w:val="none" w:sz="0" w:space="0" w:color="auto" w:frame="1"/>
        </w:rPr>
        <w:t>/</w:t>
      </w:r>
      <w:r w:rsidR="0043255D">
        <w:rPr>
          <w:rFonts w:ascii="Times New Roman" w:eastAsia="Arial Unicode MS" w:hAnsi="Times New Roman" w:cs="Times New Roman"/>
          <w:b/>
          <w:bCs/>
          <w:sz w:val="24"/>
          <w:szCs w:val="24"/>
          <w:bdr w:val="none" w:sz="0" w:space="0" w:color="auto" w:frame="1"/>
        </w:rPr>
        <w:t>услуг</w:t>
      </w:r>
      <w:r w:rsidRPr="002A7F62">
        <w:rPr>
          <w:rFonts w:ascii="Times New Roman" w:eastAsia="Arial Unicode MS" w:hAnsi="Times New Roman" w:cs="Times New Roman"/>
          <w:b/>
          <w:bCs/>
          <w:sz w:val="24"/>
          <w:szCs w:val="24"/>
          <w:bdr w:val="none" w:sz="0" w:space="0" w:color="auto" w:frame="1"/>
        </w:rPr>
        <w:t xml:space="preserve"> (</w:t>
      </w:r>
      <w:r w:rsidRPr="002A7F62">
        <w:rPr>
          <w:rFonts w:ascii="Times New Roman" w:hAnsi="Times New Roman" w:cs="Times New Roman"/>
          <w:sz w:val="24"/>
          <w:szCs w:val="24"/>
        </w:rPr>
        <w:t>в случае, если привлечение конкретных специалистов указано в Техническом задании):</w:t>
      </w:r>
    </w:p>
    <w:p w14:paraId="20AF7567" w14:textId="14994D59"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Документы, подтверждающие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w:t>
      </w:r>
      <w:r w:rsidR="0043255D">
        <w:rPr>
          <w:rFonts w:ascii="Times New Roman" w:hAnsi="Times New Roman" w:cs="Times New Roman"/>
          <w:b/>
          <w:bCs/>
          <w:sz w:val="24"/>
          <w:szCs w:val="24"/>
        </w:rPr>
        <w:t>оказание услуг</w:t>
      </w:r>
      <w:r w:rsidRPr="002A7F62">
        <w:rPr>
          <w:rFonts w:ascii="Times New Roman" w:hAnsi="Times New Roman" w:cs="Times New Roman"/>
          <w:b/>
          <w:bCs/>
          <w:sz w:val="24"/>
          <w:szCs w:val="24"/>
        </w:rPr>
        <w:t xml:space="preserve"> собственными силами </w:t>
      </w:r>
      <w:r w:rsidR="00F03226">
        <w:rPr>
          <w:rFonts w:ascii="Times New Roman" w:hAnsi="Times New Roman" w:cs="Times New Roman"/>
          <w:b/>
          <w:bCs/>
          <w:sz w:val="24"/>
          <w:szCs w:val="24"/>
        </w:rPr>
        <w:t>Подрядчика</w:t>
      </w:r>
      <w:r w:rsidRPr="002A7F62">
        <w:rPr>
          <w:rFonts w:ascii="Times New Roman" w:hAnsi="Times New Roman" w:cs="Times New Roman"/>
          <w:sz w:val="24"/>
          <w:szCs w:val="24"/>
        </w:rPr>
        <w:t>:</w:t>
      </w:r>
    </w:p>
    <w:p w14:paraId="0637A7DE" w14:textId="77777777" w:rsidR="00126A93" w:rsidRPr="002A7F62" w:rsidRDefault="00126A93" w:rsidP="00D55D46">
      <w:pPr>
        <w:numPr>
          <w:ilvl w:val="0"/>
          <w:numId w:val="30"/>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eastAsia="Arial Unicode MS" w:hAnsi="Times New Roman" w:cs="Times New Roman"/>
          <w:sz w:val="24"/>
          <w:szCs w:val="24"/>
          <w:bdr w:val="none" w:sz="0" w:space="0" w:color="auto" w:frame="1"/>
        </w:rPr>
        <w:t>копия приказа о приеме на работу (при наличии) либо копия трудового договора (в случае отсутствия приказа о приеме на работу)</w:t>
      </w:r>
      <w:r w:rsidRPr="002A7F62">
        <w:rPr>
          <w:rFonts w:ascii="Times New Roman" w:hAnsi="Times New Roman" w:cs="Times New Roman"/>
          <w:sz w:val="24"/>
          <w:szCs w:val="24"/>
        </w:rPr>
        <w:t>;</w:t>
      </w:r>
    </w:p>
    <w:p w14:paraId="202FB303" w14:textId="07D1C0C1" w:rsidR="00126A93" w:rsidRPr="002A7F62" w:rsidRDefault="00126A93" w:rsidP="00D55D46">
      <w:pPr>
        <w:widowControl w:val="0"/>
        <w:numPr>
          <w:ilvl w:val="0"/>
          <w:numId w:val="31"/>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выписка из штатного расписания на дату начала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 xml:space="preserve">/выполнения работ, а также изменения, если таковые были в период </w:t>
      </w:r>
      <w:r w:rsidR="00556ED2">
        <w:rPr>
          <w:rFonts w:ascii="Times New Roman" w:eastAsia="Arial Unicode MS" w:hAnsi="Times New Roman" w:cs="Times New Roman"/>
          <w:sz w:val="24"/>
          <w:szCs w:val="24"/>
          <w:bdr w:val="none" w:sz="0" w:space="0" w:color="auto" w:frame="1"/>
        </w:rPr>
        <w:t>выполнения</w:t>
      </w:r>
      <w:r w:rsidRPr="002A7F62">
        <w:rPr>
          <w:rFonts w:ascii="Times New Roman" w:eastAsia="Arial Unicode MS" w:hAnsi="Times New Roman" w:cs="Times New Roman"/>
          <w:sz w:val="24"/>
          <w:szCs w:val="24"/>
          <w:bdr w:val="none" w:sz="0" w:space="0" w:color="auto" w:frame="1"/>
        </w:rPr>
        <w:t xml:space="preserve"> </w:t>
      </w:r>
      <w:r w:rsidR="00F12A04">
        <w:rPr>
          <w:rFonts w:ascii="Times New Roman" w:eastAsia="Arial Unicode MS" w:hAnsi="Times New Roman" w:cs="Times New Roman"/>
          <w:sz w:val="24"/>
          <w:szCs w:val="24"/>
          <w:bdr w:val="none" w:sz="0" w:space="0" w:color="auto" w:frame="1"/>
        </w:rPr>
        <w:t>Работ</w:t>
      </w:r>
      <w:r w:rsidRPr="002A7F62">
        <w:rPr>
          <w:rFonts w:ascii="Times New Roman" w:eastAsia="Arial Unicode MS" w:hAnsi="Times New Roman" w:cs="Times New Roman"/>
          <w:sz w:val="24"/>
          <w:szCs w:val="24"/>
          <w:bdr w:val="none" w:sz="0" w:space="0" w:color="auto" w:frame="1"/>
        </w:rPr>
        <w:t>/выполнения работ (и касались подтверждаемых специалистов) (по требованию Заказчика);</w:t>
      </w:r>
    </w:p>
    <w:p w14:paraId="60F338E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6DD9F1D1" w14:textId="77777777" w:rsidR="00126A93" w:rsidRPr="002A7F62" w:rsidRDefault="00126A93" w:rsidP="00D55D46">
      <w:pPr>
        <w:numPr>
          <w:ilvl w:val="0"/>
          <w:numId w:val="30"/>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5D1ED636" w14:textId="67515E3F"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F12A04">
        <w:rPr>
          <w:rFonts w:ascii="Times New Roman" w:hAnsi="Times New Roman" w:cs="Times New Roman"/>
          <w:sz w:val="24"/>
          <w:szCs w:val="24"/>
        </w:rPr>
        <w:t>Работ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eastAsia="Arial Unicode MS" w:hAnsi="Times New Roman" w:cs="Times New Roman"/>
          <w:sz w:val="24"/>
          <w:szCs w:val="24"/>
          <w:bdr w:val="none" w:sz="0" w:space="0" w:color="auto" w:frame="1"/>
        </w:rPr>
        <w:t>.</w:t>
      </w:r>
    </w:p>
    <w:p w14:paraId="030CB60E" w14:textId="56EE9E19" w:rsidR="00126A93" w:rsidRPr="002A7F62" w:rsidRDefault="00126A93" w:rsidP="00D55D46">
      <w:pPr>
        <w:numPr>
          <w:ilvl w:val="2"/>
          <w:numId w:val="27"/>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A7F62">
        <w:rPr>
          <w:rFonts w:ascii="Times New Roman" w:hAnsi="Times New Roman" w:cs="Times New Roman"/>
          <w:b/>
          <w:bCs/>
          <w:sz w:val="24"/>
          <w:szCs w:val="24"/>
        </w:rPr>
        <w:t xml:space="preserve">Документы, подтверждающие </w:t>
      </w:r>
      <w:r w:rsidR="0043255D">
        <w:rPr>
          <w:rFonts w:ascii="Times New Roman" w:hAnsi="Times New Roman" w:cs="Times New Roman"/>
          <w:b/>
          <w:bCs/>
          <w:sz w:val="24"/>
          <w:szCs w:val="24"/>
        </w:rPr>
        <w:t>выполнение</w:t>
      </w:r>
      <w:r w:rsidRPr="002A7F62">
        <w:rPr>
          <w:rFonts w:ascii="Times New Roman" w:hAnsi="Times New Roman" w:cs="Times New Roman"/>
          <w:b/>
          <w:bCs/>
          <w:sz w:val="24"/>
          <w:szCs w:val="24"/>
        </w:rPr>
        <w:t xml:space="preserve"> </w:t>
      </w:r>
      <w:r w:rsidR="0043255D">
        <w:rPr>
          <w:rFonts w:ascii="Times New Roman" w:hAnsi="Times New Roman" w:cs="Times New Roman"/>
          <w:b/>
          <w:bCs/>
          <w:sz w:val="24"/>
          <w:szCs w:val="24"/>
        </w:rPr>
        <w:t>р</w:t>
      </w:r>
      <w:r w:rsidR="00F12A04">
        <w:rPr>
          <w:rFonts w:ascii="Times New Roman" w:hAnsi="Times New Roman" w:cs="Times New Roman"/>
          <w:b/>
          <w:bCs/>
          <w:sz w:val="24"/>
          <w:szCs w:val="24"/>
        </w:rPr>
        <w:t>абот</w:t>
      </w:r>
      <w:r w:rsidRPr="002A7F62">
        <w:rPr>
          <w:rFonts w:ascii="Times New Roman" w:hAnsi="Times New Roman" w:cs="Times New Roman"/>
          <w:b/>
          <w:bCs/>
          <w:sz w:val="24"/>
          <w:szCs w:val="24"/>
        </w:rPr>
        <w:t xml:space="preserve"> силами соисполнителей (субподрядчиков):</w:t>
      </w:r>
    </w:p>
    <w:p w14:paraId="19B0E1CC" w14:textId="61F82987"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копия договора с со</w:t>
      </w:r>
      <w:r w:rsidR="0043255D">
        <w:rPr>
          <w:rFonts w:ascii="Times New Roman" w:hAnsi="Times New Roman" w:cs="Times New Roman"/>
          <w:sz w:val="24"/>
          <w:szCs w:val="24"/>
        </w:rPr>
        <w:t>исполнителем</w:t>
      </w:r>
      <w:r w:rsidRPr="002A7F62">
        <w:rPr>
          <w:rFonts w:ascii="Times New Roman" w:hAnsi="Times New Roman" w:cs="Times New Roman"/>
          <w:sz w:val="24"/>
          <w:szCs w:val="24"/>
        </w:rPr>
        <w:t xml:space="preserve"> (субподрядчиком);</w:t>
      </w:r>
    </w:p>
    <w:p w14:paraId="31D3171E" w14:textId="014F2EC2" w:rsidR="00126A93" w:rsidRPr="002A7F62" w:rsidRDefault="00126A93" w:rsidP="00D55D46">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2A7F62">
        <w:rPr>
          <w:rFonts w:ascii="Times New Roman" w:hAnsi="Times New Roman" w:cs="Times New Roman"/>
          <w:sz w:val="24"/>
          <w:szCs w:val="24"/>
        </w:rPr>
        <w:t xml:space="preserve">копия акта </w:t>
      </w:r>
      <w:r w:rsidR="00D404BA">
        <w:rPr>
          <w:rFonts w:ascii="Times New Roman" w:hAnsi="Times New Roman" w:cs="Times New Roman"/>
          <w:sz w:val="24"/>
          <w:szCs w:val="24"/>
        </w:rPr>
        <w:t>выполненных</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оказанных услуг</w:t>
      </w:r>
      <w:r w:rsidRPr="002A7F62">
        <w:rPr>
          <w:rFonts w:ascii="Times New Roman" w:hAnsi="Times New Roman" w:cs="Times New Roman"/>
          <w:sz w:val="24"/>
          <w:szCs w:val="24"/>
        </w:rPr>
        <w:t>);</w:t>
      </w:r>
    </w:p>
    <w:p w14:paraId="0A2AB9BC" w14:textId="7AF3AEDA"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rPr>
        <w:t xml:space="preserve">иные документы, подтверждающие факт </w:t>
      </w:r>
      <w:r w:rsidR="00556ED2">
        <w:rPr>
          <w:rFonts w:ascii="Times New Roman" w:hAnsi="Times New Roman" w:cs="Times New Roman"/>
          <w:sz w:val="24"/>
          <w:szCs w:val="24"/>
        </w:rPr>
        <w:t>выполнения</w:t>
      </w:r>
      <w:r w:rsidRPr="002A7F62">
        <w:rPr>
          <w:rFonts w:ascii="Times New Roman" w:hAnsi="Times New Roman" w:cs="Times New Roman"/>
          <w:sz w:val="24"/>
          <w:szCs w:val="24"/>
        </w:rPr>
        <w:t xml:space="preserve"> </w:t>
      </w:r>
      <w:r w:rsidR="0043255D">
        <w:rPr>
          <w:rFonts w:ascii="Times New Roman" w:hAnsi="Times New Roman" w:cs="Times New Roman"/>
          <w:sz w:val="24"/>
          <w:szCs w:val="24"/>
        </w:rPr>
        <w:t>р</w:t>
      </w:r>
      <w:r w:rsidR="00F12A04">
        <w:rPr>
          <w:rFonts w:ascii="Times New Roman" w:hAnsi="Times New Roman" w:cs="Times New Roman"/>
          <w:sz w:val="24"/>
          <w:szCs w:val="24"/>
        </w:rPr>
        <w:t>абот</w:t>
      </w:r>
      <w:r w:rsidRPr="002A7F62">
        <w:rPr>
          <w:rFonts w:ascii="Times New Roman" w:hAnsi="Times New Roman" w:cs="Times New Roman"/>
          <w:sz w:val="24"/>
          <w:szCs w:val="24"/>
        </w:rPr>
        <w:t xml:space="preserve"> </w:t>
      </w:r>
      <w:r w:rsidRPr="002A7F62">
        <w:rPr>
          <w:rFonts w:ascii="Times New Roman" w:hAnsi="Times New Roman" w:cs="Times New Roman"/>
          <w:sz w:val="24"/>
          <w:szCs w:val="24"/>
          <w:lang w:eastAsia="ru-RU"/>
        </w:rPr>
        <w:t>(по запросу Заказчика)</w:t>
      </w:r>
      <w:r w:rsidRPr="002A7F62">
        <w:rPr>
          <w:rFonts w:ascii="Times New Roman" w:hAnsi="Times New Roman" w:cs="Times New Roman"/>
          <w:sz w:val="24"/>
          <w:szCs w:val="24"/>
        </w:rPr>
        <w:t>.</w:t>
      </w:r>
    </w:p>
    <w:p w14:paraId="242420FD" w14:textId="77777777" w:rsidR="00126A93" w:rsidRPr="002A7F62" w:rsidRDefault="00126A93" w:rsidP="00D55D46">
      <w:pPr>
        <w:numPr>
          <w:ilvl w:val="1"/>
          <w:numId w:val="27"/>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Документы, </w:t>
      </w:r>
      <w:r w:rsidRPr="002A7F62">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2A7F62">
        <w:rPr>
          <w:rFonts w:ascii="Times New Roman" w:eastAsia="Arial Unicode MS" w:hAnsi="Times New Roman" w:cs="Times New Roman"/>
          <w:sz w:val="24"/>
          <w:szCs w:val="24"/>
          <w:bdr w:val="none" w:sz="0" w:space="0" w:color="auto" w:frame="1"/>
        </w:rPr>
        <w:t>:</w:t>
      </w:r>
    </w:p>
    <w:p w14:paraId="19124C86" w14:textId="6DB9B784"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договоров с поставщиками (</w:t>
      </w:r>
      <w:r w:rsidR="00F03226">
        <w:rPr>
          <w:rFonts w:ascii="Times New Roman" w:eastAsia="Arial Unicode MS" w:hAnsi="Times New Roman" w:cs="Times New Roman"/>
          <w:sz w:val="24"/>
          <w:szCs w:val="24"/>
          <w:bdr w:val="none" w:sz="0" w:space="0" w:color="auto" w:frame="1"/>
        </w:rPr>
        <w:t>Подрядчика</w:t>
      </w:r>
      <w:r w:rsidRPr="002A7F62">
        <w:rPr>
          <w:rFonts w:ascii="Times New Roman" w:eastAsia="Arial Unicode MS" w:hAnsi="Times New Roman" w:cs="Times New Roman"/>
          <w:sz w:val="24"/>
          <w:szCs w:val="24"/>
          <w:bdr w:val="none" w:sz="0" w:space="0" w:color="auto" w:frame="1"/>
        </w:rPr>
        <w:t>ми) либо копии универсальных передаточных документов (УПД)/копии товарных накладных;</w:t>
      </w:r>
    </w:p>
    <w:p w14:paraId="6E0E7683" w14:textId="06490783"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 xml:space="preserve">копии актов </w:t>
      </w:r>
      <w:r w:rsidR="00D404BA">
        <w:rPr>
          <w:rFonts w:ascii="Times New Roman" w:eastAsia="Arial Unicode MS" w:hAnsi="Times New Roman" w:cs="Times New Roman"/>
          <w:sz w:val="24"/>
          <w:szCs w:val="24"/>
          <w:bdr w:val="none" w:sz="0" w:space="0" w:color="auto" w:frame="1"/>
        </w:rPr>
        <w:t>выполненных</w:t>
      </w:r>
      <w:r w:rsidRPr="002A7F62">
        <w:rPr>
          <w:rFonts w:ascii="Times New Roman" w:eastAsia="Arial Unicode MS" w:hAnsi="Times New Roman" w:cs="Times New Roman"/>
          <w:sz w:val="24"/>
          <w:szCs w:val="24"/>
          <w:bdr w:val="none" w:sz="0" w:space="0" w:color="auto" w:frame="1"/>
        </w:rPr>
        <w:t xml:space="preserve"> </w:t>
      </w:r>
      <w:r w:rsidR="0043255D">
        <w:rPr>
          <w:rFonts w:ascii="Times New Roman" w:eastAsia="Arial Unicode MS" w:hAnsi="Times New Roman" w:cs="Times New Roman"/>
          <w:sz w:val="24"/>
          <w:szCs w:val="24"/>
          <w:bdr w:val="none" w:sz="0" w:space="0" w:color="auto" w:frame="1"/>
        </w:rPr>
        <w:t>р</w:t>
      </w:r>
      <w:r w:rsidR="00F12A04">
        <w:rPr>
          <w:rFonts w:ascii="Times New Roman" w:eastAsia="Arial Unicode MS" w:hAnsi="Times New Roman" w:cs="Times New Roman"/>
          <w:sz w:val="24"/>
          <w:szCs w:val="24"/>
          <w:bdr w:val="none" w:sz="0" w:space="0" w:color="auto" w:frame="1"/>
        </w:rPr>
        <w:t>абот</w:t>
      </w:r>
      <w:r w:rsidRPr="002A7F62">
        <w:rPr>
          <w:rFonts w:ascii="Times New Roman" w:eastAsia="Arial Unicode MS" w:hAnsi="Times New Roman" w:cs="Times New Roman"/>
          <w:sz w:val="24"/>
          <w:szCs w:val="24"/>
          <w:bdr w:val="none" w:sz="0" w:space="0" w:color="auto" w:frame="1"/>
        </w:rPr>
        <w:t>;</w:t>
      </w:r>
    </w:p>
    <w:p w14:paraId="3BE56485"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proofErr w:type="gramStart"/>
      <w:r w:rsidRPr="002A7F62">
        <w:rPr>
          <w:rFonts w:ascii="Times New Roman" w:eastAsia="Arial Unicode MS" w:hAnsi="Times New Roman" w:cs="Times New Roman"/>
          <w:sz w:val="24"/>
          <w:szCs w:val="24"/>
          <w:bdr w:val="none" w:sz="0" w:space="0" w:color="auto" w:frame="1"/>
        </w:rPr>
        <w:t>копии авансовых отчетов</w:t>
      </w:r>
      <w:proofErr w:type="gramEnd"/>
      <w:r w:rsidRPr="002A7F62">
        <w:rPr>
          <w:rFonts w:ascii="Times New Roman" w:eastAsia="Arial Unicode MS" w:hAnsi="Times New Roman" w:cs="Times New Roman"/>
          <w:sz w:val="24"/>
          <w:szCs w:val="24"/>
          <w:bdr w:val="none" w:sz="0" w:space="0" w:color="auto" w:frame="1"/>
        </w:rPr>
        <w:t xml:space="preserve"> включающие кассовые и (или) товарные чеки (по канцелярским товарам, расходным материалам);</w:t>
      </w:r>
    </w:p>
    <w:p w14:paraId="6A4E0F91" w14:textId="7777777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4FB811EE" w14:textId="52D715E7" w:rsidR="00126A93" w:rsidRPr="002A7F62" w:rsidRDefault="00126A93" w:rsidP="00D55D46">
      <w:pPr>
        <w:widowControl w:val="0"/>
        <w:numPr>
          <w:ilvl w:val="0"/>
          <w:numId w:val="32"/>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(по запросу Заказчика)</w:t>
      </w:r>
      <w:r w:rsidRPr="002A7F62">
        <w:rPr>
          <w:rFonts w:ascii="Times New Roman" w:eastAsia="Arial Unicode MS" w:hAnsi="Times New Roman" w:cs="Times New Roman"/>
          <w:sz w:val="24"/>
          <w:szCs w:val="24"/>
          <w:bdr w:val="none" w:sz="0" w:space="0" w:color="auto" w:frame="1"/>
        </w:rPr>
        <w:t>.</w:t>
      </w:r>
    </w:p>
    <w:p w14:paraId="6394B2A6" w14:textId="07449E39" w:rsidR="00126A93" w:rsidRPr="002A7F62" w:rsidRDefault="00126A93" w:rsidP="00D55D46">
      <w:pPr>
        <w:numPr>
          <w:ilvl w:val="1"/>
          <w:numId w:val="27"/>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lastRenderedPageBreak/>
        <w:t xml:space="preserve">Документы, подтверждающие </w:t>
      </w:r>
      <w:r w:rsidRPr="002A7F62">
        <w:rPr>
          <w:rFonts w:ascii="Times New Roman" w:eastAsia="Arial Unicode MS" w:hAnsi="Times New Roman" w:cs="Times New Roman"/>
          <w:b/>
          <w:sz w:val="24"/>
          <w:szCs w:val="24"/>
          <w:bdr w:val="none" w:sz="0" w:space="0" w:color="auto" w:frame="1"/>
        </w:rPr>
        <w:t xml:space="preserve">оказание </w:t>
      </w:r>
      <w:r w:rsidR="0043255D">
        <w:rPr>
          <w:rFonts w:ascii="Times New Roman" w:eastAsia="Arial Unicode MS" w:hAnsi="Times New Roman" w:cs="Times New Roman"/>
          <w:b/>
          <w:sz w:val="24"/>
          <w:szCs w:val="24"/>
          <w:bdr w:val="none" w:sz="0" w:space="0" w:color="auto" w:frame="1"/>
        </w:rPr>
        <w:t>р</w:t>
      </w:r>
      <w:r w:rsidR="00F12A04">
        <w:rPr>
          <w:rFonts w:ascii="Times New Roman" w:eastAsia="Arial Unicode MS" w:hAnsi="Times New Roman" w:cs="Times New Roman"/>
          <w:b/>
          <w:sz w:val="24"/>
          <w:szCs w:val="24"/>
          <w:bdr w:val="none" w:sz="0" w:space="0" w:color="auto" w:frame="1"/>
        </w:rPr>
        <w:t>абот</w:t>
      </w:r>
      <w:r w:rsidRPr="002A7F62">
        <w:rPr>
          <w:rFonts w:ascii="Times New Roman" w:eastAsia="Arial Unicode MS" w:hAnsi="Times New Roman" w:cs="Times New Roman"/>
          <w:b/>
          <w:sz w:val="24"/>
          <w:szCs w:val="24"/>
          <w:bdr w:val="none" w:sz="0" w:space="0" w:color="auto" w:frame="1"/>
        </w:rPr>
        <w:t xml:space="preserve"> по обеспечению</w:t>
      </w:r>
      <w:r w:rsidRPr="002A7F62">
        <w:rPr>
          <w:rFonts w:ascii="Times New Roman" w:eastAsia="Calibri" w:hAnsi="Times New Roman" w:cs="Times New Roman"/>
          <w:b/>
          <w:sz w:val="24"/>
          <w:szCs w:val="24"/>
        </w:rPr>
        <w:t xml:space="preserve"> помещением, оборудованием, мебелью, инвентарем и иным имуществом (материальными ценностями)</w:t>
      </w:r>
      <w:r w:rsidRPr="002A7F62">
        <w:rPr>
          <w:rFonts w:ascii="Times New Roman" w:eastAsia="Arial Unicode MS" w:hAnsi="Times New Roman" w:cs="Times New Roman"/>
          <w:bCs/>
          <w:sz w:val="24"/>
          <w:szCs w:val="24"/>
          <w:bdr w:val="none" w:sz="0" w:space="0" w:color="auto" w:frame="1"/>
        </w:rPr>
        <w:t xml:space="preserve">: </w:t>
      </w:r>
    </w:p>
    <w:p w14:paraId="5A966651" w14:textId="77777777" w:rsidR="00126A93" w:rsidRPr="002A7F62" w:rsidRDefault="00126A93" w:rsidP="00D55D46">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56E00D5D" w14:textId="77777777"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6C6D7DC0" w14:textId="1EE7CF3F" w:rsidR="00126A93" w:rsidRPr="002A7F62" w:rsidRDefault="00126A93" w:rsidP="00D55D46">
      <w:pPr>
        <w:widowControl w:val="0"/>
        <w:numPr>
          <w:ilvl w:val="0"/>
          <w:numId w:val="34"/>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2A7F62">
        <w:rPr>
          <w:rFonts w:ascii="Times New Roman" w:eastAsia="Arial Unicode MS" w:hAnsi="Times New Roman" w:cs="Times New Roman"/>
          <w:bCs/>
          <w:sz w:val="24"/>
          <w:szCs w:val="24"/>
          <w:bdr w:val="none" w:sz="0" w:space="0" w:color="auto" w:frame="1"/>
        </w:rPr>
        <w:t>оборотно</w:t>
      </w:r>
      <w:proofErr w:type="spellEnd"/>
      <w:r w:rsidRPr="002A7F62">
        <w:rPr>
          <w:rFonts w:ascii="Times New Roman" w:eastAsia="Arial Unicode MS" w:hAnsi="Times New Roman" w:cs="Times New Roman"/>
          <w:bCs/>
          <w:sz w:val="24"/>
          <w:szCs w:val="24"/>
          <w:bdr w:val="none" w:sz="0" w:space="0" w:color="auto" w:frame="1"/>
        </w:rPr>
        <w:t xml:space="preserve">-сальдовая ведомость со счетов бухгалтерского учета, где у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3F7E2E34" w14:textId="56D64425" w:rsidR="00126A93" w:rsidRPr="002A7F62" w:rsidRDefault="00126A93" w:rsidP="00D55D46">
      <w:pPr>
        <w:widowControl w:val="0"/>
        <w:numPr>
          <w:ilvl w:val="0"/>
          <w:numId w:val="34"/>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иные документы, подтверждающие</w:t>
      </w:r>
      <w:r w:rsidRPr="002A7F62">
        <w:rPr>
          <w:rFonts w:ascii="Times New Roman" w:hAnsi="Times New Roman" w:cs="Times New Roman"/>
          <w:sz w:val="24"/>
          <w:szCs w:val="24"/>
          <w:lang w:eastAsia="ru-RU"/>
        </w:rPr>
        <w:t xml:space="preserve">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43255D">
        <w:rPr>
          <w:rFonts w:ascii="Times New Roman" w:hAnsi="Times New Roman" w:cs="Times New Roman"/>
          <w:sz w:val="24"/>
          <w:szCs w:val="24"/>
          <w:lang w:eastAsia="ru-RU"/>
        </w:rPr>
        <w:t>р</w:t>
      </w:r>
      <w:r w:rsidR="00F12A04">
        <w:rPr>
          <w:rFonts w:ascii="Times New Roman" w:hAnsi="Times New Roman" w:cs="Times New Roman"/>
          <w:sz w:val="24"/>
          <w:szCs w:val="24"/>
          <w:lang w:eastAsia="ru-RU"/>
        </w:rPr>
        <w:t>абот</w:t>
      </w:r>
      <w:r w:rsidRPr="002A7F62">
        <w:rPr>
          <w:rFonts w:ascii="Times New Roman" w:hAnsi="Times New Roman" w:cs="Times New Roman"/>
          <w:sz w:val="24"/>
          <w:szCs w:val="24"/>
          <w:lang w:eastAsia="ru-RU"/>
        </w:rPr>
        <w:t xml:space="preserve"> (при необходимости, по запросу Заказчика)</w:t>
      </w:r>
      <w:r w:rsidRPr="002A7F62">
        <w:rPr>
          <w:rFonts w:ascii="Times New Roman" w:eastAsia="Calibri" w:hAnsi="Times New Roman" w:cs="Times New Roman"/>
          <w:sz w:val="24"/>
          <w:szCs w:val="24"/>
        </w:rPr>
        <w:t>.</w:t>
      </w:r>
    </w:p>
    <w:p w14:paraId="66BF59AE" w14:textId="303F7434" w:rsidR="00126A93" w:rsidRPr="00A3280B" w:rsidRDefault="00126A93" w:rsidP="00D55D46">
      <w:pPr>
        <w:widowControl w:val="0"/>
        <w:numPr>
          <w:ilvl w:val="1"/>
          <w:numId w:val="2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 xml:space="preserve">Документы, подтверждающие </w:t>
      </w:r>
      <w:r w:rsidRPr="00A3280B">
        <w:rPr>
          <w:rFonts w:ascii="Times New Roman" w:eastAsia="Arial Unicode MS" w:hAnsi="Times New Roman" w:cs="Times New Roman"/>
          <w:b/>
          <w:sz w:val="24"/>
          <w:szCs w:val="24"/>
          <w:bdr w:val="none" w:sz="0" w:space="0" w:color="auto" w:frame="1"/>
        </w:rPr>
        <w:t xml:space="preserve">оказание транспортных </w:t>
      </w:r>
      <w:r w:rsidR="0043255D">
        <w:rPr>
          <w:rFonts w:ascii="Times New Roman" w:eastAsia="Arial Unicode MS" w:hAnsi="Times New Roman" w:cs="Times New Roman"/>
          <w:b/>
          <w:sz w:val="24"/>
          <w:szCs w:val="24"/>
          <w:bdr w:val="none" w:sz="0" w:space="0" w:color="auto" w:frame="1"/>
        </w:rPr>
        <w:t>услуг</w:t>
      </w:r>
      <w:r w:rsidRPr="00A3280B">
        <w:rPr>
          <w:rFonts w:ascii="Times New Roman" w:eastAsia="Arial Unicode MS" w:hAnsi="Times New Roman" w:cs="Times New Roman"/>
          <w:b/>
          <w:sz w:val="24"/>
          <w:szCs w:val="24"/>
          <w:bdr w:val="none" w:sz="0" w:space="0" w:color="auto" w:frame="1"/>
        </w:rPr>
        <w:t>:</w:t>
      </w:r>
    </w:p>
    <w:p w14:paraId="55E04B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договоров, копии актов;</w:t>
      </w:r>
    </w:p>
    <w:p w14:paraId="18BA0E3B"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34C0B66A" w14:textId="77777777" w:rsidR="00126A93" w:rsidRPr="00A3280B"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A3280B">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A3280B">
        <w:rPr>
          <w:rFonts w:ascii="Times New Roman" w:hAnsi="Times New Roman" w:cs="Times New Roman"/>
          <w:strike/>
          <w:sz w:val="24"/>
          <w:szCs w:val="24"/>
          <w:lang w:eastAsia="ru-RU"/>
        </w:rPr>
        <w:t xml:space="preserve"> </w:t>
      </w:r>
    </w:p>
    <w:p w14:paraId="6022D733" w14:textId="58C36EFB" w:rsidR="00126A93" w:rsidRPr="002A7F62" w:rsidRDefault="00126A93" w:rsidP="00D55D46">
      <w:pPr>
        <w:widowControl w:val="0"/>
        <w:numPr>
          <w:ilvl w:val="0"/>
          <w:numId w:val="35"/>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33A69F70" w14:textId="77777777" w:rsidR="00126A93" w:rsidRPr="002A7F62" w:rsidRDefault="00126A93" w:rsidP="00D55D46">
      <w:pPr>
        <w:widowControl w:val="0"/>
        <w:numPr>
          <w:ilvl w:val="1"/>
          <w:numId w:val="27"/>
        </w:numPr>
        <w:tabs>
          <w:tab w:val="left" w:pos="993"/>
        </w:tabs>
        <w:spacing w:after="0" w:line="240" w:lineRule="auto"/>
        <w:ind w:left="0" w:firstLine="632"/>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Документы, подтверждающие </w:t>
      </w:r>
      <w:r w:rsidRPr="002A7F62">
        <w:rPr>
          <w:rFonts w:ascii="Times New Roman" w:eastAsia="Arial Unicode MS" w:hAnsi="Times New Roman" w:cs="Times New Roman"/>
          <w:b/>
          <w:sz w:val="24"/>
          <w:szCs w:val="24"/>
          <w:bdr w:val="none" w:sz="0" w:space="0" w:color="auto" w:frame="1"/>
        </w:rPr>
        <w:t>приобретение/производство сувенирной продукции:</w:t>
      </w:r>
    </w:p>
    <w:p w14:paraId="1A3F5259"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договор на приобретение (производство) продукции;</w:t>
      </w:r>
    </w:p>
    <w:p w14:paraId="0A46DED3"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товарные накладные;</w:t>
      </w:r>
    </w:p>
    <w:p w14:paraId="5BDF0ADC" w14:textId="77777777"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транспортные накладные (если товар доставляется);</w:t>
      </w:r>
    </w:p>
    <w:p w14:paraId="16B07B55" w14:textId="2980387B"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акты расхода/списания продукции в массовом количестве в рамках проекта, подписанные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w:t>
      </w:r>
    </w:p>
    <w:p w14:paraId="0B782474" w14:textId="053B964A" w:rsidR="00126A93" w:rsidRPr="002A7F62" w:rsidRDefault="00126A93" w:rsidP="00D55D46">
      <w:pPr>
        <w:widowControl w:val="0"/>
        <w:numPr>
          <w:ilvl w:val="0"/>
          <w:numId w:val="36"/>
        </w:numPr>
        <w:tabs>
          <w:tab w:val="left" w:pos="993"/>
          <w:tab w:val="left" w:pos="1276"/>
          <w:tab w:val="left" w:pos="1843"/>
        </w:tabs>
        <w:spacing w:after="0" w:line="240" w:lineRule="auto"/>
        <w:contextualSpacing/>
        <w:jc w:val="both"/>
        <w:rPr>
          <w:rFonts w:ascii="Times New Roman" w:eastAsia="Arial Unicode MS" w:hAnsi="Times New Roman" w:cs="Times New Roman"/>
          <w:bCs/>
          <w:sz w:val="24"/>
          <w:szCs w:val="24"/>
          <w:bdr w:val="none" w:sz="0" w:space="0" w:color="auto" w:frame="1"/>
        </w:rPr>
      </w:pPr>
      <w:r w:rsidRPr="002A7F62">
        <w:rPr>
          <w:rFonts w:ascii="Times New Roman" w:hAnsi="Times New Roman" w:cs="Times New Roman"/>
          <w:sz w:val="24"/>
          <w:szCs w:val="24"/>
          <w:lang w:eastAsia="ru-RU"/>
        </w:rPr>
        <w:t xml:space="preserve">иные документы, подтверждающие факт </w:t>
      </w:r>
      <w:r w:rsidR="00556ED2">
        <w:rPr>
          <w:rFonts w:ascii="Times New Roman" w:hAnsi="Times New Roman" w:cs="Times New Roman"/>
          <w:sz w:val="24"/>
          <w:szCs w:val="24"/>
          <w:lang w:eastAsia="ru-RU"/>
        </w:rPr>
        <w:t>выполнения</w:t>
      </w:r>
      <w:r w:rsidRPr="002A7F62">
        <w:rPr>
          <w:rFonts w:ascii="Times New Roman" w:hAnsi="Times New Roman" w:cs="Times New Roman"/>
          <w:sz w:val="24"/>
          <w:szCs w:val="24"/>
          <w:lang w:eastAsia="ru-RU"/>
        </w:rPr>
        <w:t xml:space="preserve"> </w:t>
      </w:r>
      <w:r w:rsidR="00F12A04">
        <w:rPr>
          <w:rFonts w:ascii="Times New Roman" w:hAnsi="Times New Roman" w:cs="Times New Roman"/>
          <w:sz w:val="24"/>
          <w:szCs w:val="24"/>
          <w:lang w:eastAsia="ru-RU"/>
        </w:rPr>
        <w:t>Работ</w:t>
      </w:r>
      <w:r w:rsidRPr="002A7F62">
        <w:rPr>
          <w:rFonts w:ascii="Times New Roman" w:hAnsi="Times New Roman" w:cs="Times New Roman"/>
          <w:sz w:val="24"/>
          <w:szCs w:val="24"/>
          <w:lang w:eastAsia="ru-RU"/>
        </w:rPr>
        <w:t xml:space="preserve"> (при необходимости, по запросу Заказчика).</w:t>
      </w:r>
    </w:p>
    <w:p w14:paraId="1B1B2EF0" w14:textId="7BD35346" w:rsidR="00126A93" w:rsidRPr="002A7F62" w:rsidRDefault="00126A93" w:rsidP="00D55D46">
      <w:pPr>
        <w:pStyle w:val="a4"/>
        <w:widowControl w:val="0"/>
        <w:numPr>
          <w:ilvl w:val="0"/>
          <w:numId w:val="27"/>
        </w:numPr>
        <w:tabs>
          <w:tab w:val="left" w:pos="993"/>
          <w:tab w:val="left" w:pos="1276"/>
          <w:tab w:val="left" w:pos="1843"/>
        </w:tabs>
        <w:spacing w:after="0" w:line="240" w:lineRule="auto"/>
        <w:ind w:left="0" w:firstLine="709"/>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При оказании </w:t>
      </w:r>
      <w:r w:rsidR="00F12A04">
        <w:rPr>
          <w:rFonts w:ascii="Times New Roman" w:eastAsia="Arial Unicode MS" w:hAnsi="Times New Roman" w:cs="Times New Roman"/>
          <w:bCs/>
          <w:sz w:val="24"/>
          <w:szCs w:val="24"/>
          <w:bdr w:val="none" w:sz="0" w:space="0" w:color="auto" w:frame="1"/>
        </w:rPr>
        <w:t>Работ</w:t>
      </w:r>
      <w:r w:rsidRPr="002A7F62">
        <w:rPr>
          <w:rFonts w:ascii="Times New Roman" w:eastAsia="Arial Unicode MS" w:hAnsi="Times New Roman" w:cs="Times New Roman"/>
          <w:bCs/>
          <w:sz w:val="24"/>
          <w:szCs w:val="24"/>
          <w:bdr w:val="none" w:sz="0" w:space="0" w:color="auto" w:frame="1"/>
        </w:rPr>
        <w:t xml:space="preserve"> </w:t>
      </w:r>
      <w:r w:rsidR="00B667F8">
        <w:rPr>
          <w:rFonts w:ascii="Times New Roman" w:eastAsia="Arial Unicode MS" w:hAnsi="Times New Roman" w:cs="Times New Roman"/>
          <w:bCs/>
          <w:sz w:val="24"/>
          <w:szCs w:val="24"/>
          <w:bdr w:val="none" w:sz="0" w:space="0" w:color="auto" w:frame="1"/>
        </w:rPr>
        <w:t>Подрядчиком</w:t>
      </w:r>
      <w:r w:rsidRPr="002A7F62">
        <w:rPr>
          <w:rFonts w:ascii="Times New Roman" w:eastAsia="Arial Unicode MS" w:hAnsi="Times New Roman" w:cs="Times New Roman"/>
          <w:bCs/>
          <w:sz w:val="24"/>
          <w:szCs w:val="24"/>
          <w:bdr w:val="none" w:sz="0" w:space="0" w:color="auto" w:frame="1"/>
        </w:rPr>
        <w:t xml:space="preserve"> на территории иностранного государства с привлечением иностранных субподрядчиков перечень подтверждающих документов может быть откорректирован по согласованию с Заказчиком. </w:t>
      </w:r>
    </w:p>
    <w:p w14:paraId="7CE47AE2" w14:textId="7DDD9BC6"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2A7F62">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выполнение работ/</w:t>
      </w:r>
      <w:r w:rsidR="0043255D">
        <w:rPr>
          <w:rFonts w:ascii="Times New Roman" w:eastAsia="Arial Unicode MS" w:hAnsi="Times New Roman" w:cs="Times New Roman"/>
          <w:b/>
          <w:sz w:val="24"/>
          <w:szCs w:val="24"/>
          <w:bdr w:val="none" w:sz="0" w:space="0" w:color="auto" w:frame="1"/>
        </w:rPr>
        <w:t>оказание услуг/</w:t>
      </w:r>
      <w:r w:rsidRPr="002A7F62">
        <w:rPr>
          <w:rFonts w:ascii="Times New Roman" w:eastAsia="Arial Unicode MS" w:hAnsi="Times New Roman" w:cs="Times New Roman"/>
          <w:b/>
          <w:sz w:val="24"/>
          <w:szCs w:val="24"/>
          <w:bdr w:val="none" w:sz="0" w:space="0" w:color="auto" w:frame="1"/>
        </w:rPr>
        <w:t>поставку товара.</w:t>
      </w:r>
    </w:p>
    <w:p w14:paraId="644B3E2A" w14:textId="13C582CC" w:rsidR="00126A93" w:rsidRPr="002A7F62" w:rsidRDefault="00126A93" w:rsidP="00D55D46">
      <w:pPr>
        <w:numPr>
          <w:ilvl w:val="0"/>
          <w:numId w:val="27"/>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2A7F62">
        <w:rPr>
          <w:rFonts w:ascii="Times New Roman" w:eastAsia="Arial Unicode MS" w:hAnsi="Times New Roman" w:cs="Times New Roman"/>
          <w:bCs/>
          <w:sz w:val="24"/>
          <w:szCs w:val="24"/>
          <w:bdr w:val="none" w:sz="0" w:space="0" w:color="auto" w:frame="1"/>
        </w:rPr>
        <w:t xml:space="preserve">Письмо о получении согласия сотрудников </w:t>
      </w:r>
      <w:r w:rsidR="00F03226">
        <w:rPr>
          <w:rFonts w:ascii="Times New Roman" w:eastAsia="Arial Unicode MS" w:hAnsi="Times New Roman" w:cs="Times New Roman"/>
          <w:bCs/>
          <w:sz w:val="24"/>
          <w:szCs w:val="24"/>
          <w:bdr w:val="none" w:sz="0" w:space="0" w:color="auto" w:frame="1"/>
        </w:rPr>
        <w:t>Подрядчика</w:t>
      </w:r>
      <w:r w:rsidRPr="002A7F62">
        <w:rPr>
          <w:rFonts w:ascii="Times New Roman" w:eastAsia="Arial Unicode MS" w:hAnsi="Times New Roman" w:cs="Times New Roman"/>
          <w:bCs/>
          <w:sz w:val="24"/>
          <w:szCs w:val="24"/>
          <w:bdr w:val="none" w:sz="0" w:space="0" w:color="auto" w:frame="1"/>
        </w:rPr>
        <w:t xml:space="preserve"> на передачу персональных данных к Заказчику и в Департамент культуры города Москвы (по требованию Заказчика).</w:t>
      </w:r>
    </w:p>
    <w:p w14:paraId="3E263298" w14:textId="3A51069C" w:rsidR="00D73B81" w:rsidRPr="002A7F62" w:rsidRDefault="00126A93" w:rsidP="00D55D46">
      <w:pPr>
        <w:tabs>
          <w:tab w:val="left" w:pos="993"/>
        </w:tabs>
        <w:spacing w:after="0" w:line="240" w:lineRule="auto"/>
        <w:jc w:val="both"/>
        <w:rPr>
          <w:rFonts w:ascii="Times New Roman" w:eastAsia="Times New Roman" w:hAnsi="Times New Roman" w:cs="Times New Roman"/>
          <w:b/>
          <w:sz w:val="24"/>
          <w:szCs w:val="24"/>
          <w:lang w:eastAsia="ru-RU"/>
        </w:rPr>
      </w:pPr>
      <w:r w:rsidRPr="002A7F62">
        <w:rPr>
          <w:rFonts w:ascii="Times New Roman" w:eastAsia="Arial Unicode MS" w:hAnsi="Times New Roman" w:cs="Times New Roman"/>
          <w:b/>
          <w:sz w:val="24"/>
          <w:szCs w:val="24"/>
          <w:bdr w:val="none" w:sz="0" w:space="0" w:color="auto" w:frame="1"/>
        </w:rPr>
        <w:tab/>
      </w:r>
      <w:r w:rsidR="00D73B81" w:rsidRPr="002A7F62">
        <w:rPr>
          <w:rFonts w:ascii="Times New Roman" w:eastAsia="Times New Roman" w:hAnsi="Times New Roman" w:cs="Times New Roman"/>
          <w:b/>
          <w:sz w:val="24"/>
          <w:szCs w:val="24"/>
          <w:lang w:eastAsia="ru-RU"/>
        </w:rPr>
        <w:t xml:space="preserve">Регламент </w:t>
      </w:r>
      <w:r w:rsidR="00D73B81" w:rsidRPr="002A7F62">
        <w:rPr>
          <w:rFonts w:ascii="Times New Roman" w:eastAsia="Calibri" w:hAnsi="Times New Roman" w:cs="Times New Roman"/>
          <w:b/>
          <w:sz w:val="24"/>
          <w:szCs w:val="24"/>
        </w:rPr>
        <w:t xml:space="preserve">подготовки отчета </w:t>
      </w:r>
      <w:r w:rsidR="00D73B81" w:rsidRPr="002A7F62">
        <w:rPr>
          <w:rFonts w:ascii="Times New Roman" w:eastAsia="Times New Roman" w:hAnsi="Times New Roman" w:cs="Times New Roman"/>
          <w:b/>
          <w:sz w:val="24"/>
          <w:szCs w:val="24"/>
          <w:lang w:eastAsia="ru-RU"/>
        </w:rPr>
        <w:t>согласовываем:</w:t>
      </w:r>
    </w:p>
    <w:p w14:paraId="5A6FD732"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tbl>
      <w:tblPr>
        <w:tblW w:w="9416" w:type="dxa"/>
        <w:tblInd w:w="9" w:type="dxa"/>
        <w:tblLook w:val="0000" w:firstRow="0" w:lastRow="0" w:firstColumn="0" w:lastColumn="0" w:noHBand="0" w:noVBand="0"/>
      </w:tblPr>
      <w:tblGrid>
        <w:gridCol w:w="4527"/>
        <w:gridCol w:w="4889"/>
      </w:tblGrid>
      <w:tr w:rsidR="002D6569" w:rsidRPr="002A7F62" w14:paraId="265DB836" w14:textId="77777777" w:rsidTr="00726F29">
        <w:trPr>
          <w:trHeight w:val="651"/>
        </w:trPr>
        <w:tc>
          <w:tcPr>
            <w:tcW w:w="4527" w:type="dxa"/>
          </w:tcPr>
          <w:p w14:paraId="4B95C8F5" w14:textId="77777777"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4C4B4B80" w14:textId="7D2BBF69" w:rsidR="002D6569" w:rsidRPr="002A7F62" w:rsidRDefault="002D6569"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АНО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p>
          <w:p w14:paraId="7F9C47EF"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2980A53F"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47501A75"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p>
          <w:p w14:paraId="6713D9A9" w14:textId="77777777" w:rsidR="002D6569" w:rsidRPr="002A7F62" w:rsidRDefault="002D6569"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083379AB" w14:textId="7F921C74" w:rsidR="002D6569" w:rsidRPr="002A7F62" w:rsidRDefault="002D6569" w:rsidP="00D55D46">
            <w:pPr>
              <w:spacing w:after="0" w:line="240" w:lineRule="auto"/>
              <w:ind w:firstLine="16"/>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c>
          <w:tcPr>
            <w:tcW w:w="4889" w:type="dxa"/>
          </w:tcPr>
          <w:p w14:paraId="34A1D946" w14:textId="5CAA73B5" w:rsidR="002D6569" w:rsidRPr="002A7F62" w:rsidRDefault="00B667F8"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40191B43" w14:textId="77777777" w:rsidR="002D6569" w:rsidRPr="002A7F62" w:rsidRDefault="002D6569"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1E37A219" w14:textId="77777777" w:rsidR="002D6569" w:rsidRPr="002A7F62" w:rsidRDefault="002D6569"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57525ADE"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0D74E2EC"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p>
          <w:p w14:paraId="1A654920" w14:textId="77777777" w:rsidR="002D6569" w:rsidRPr="002A7F62" w:rsidRDefault="002D6569"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7EBA674" w14:textId="3AB307EC" w:rsidR="002D6569" w:rsidRPr="002A7F62" w:rsidRDefault="002D6569" w:rsidP="00D55D46">
            <w:pPr>
              <w:spacing w:after="0" w:line="240" w:lineRule="auto"/>
              <w:ind w:left="-14"/>
              <w:jc w:val="both"/>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Cs/>
                <w:sz w:val="24"/>
                <w:szCs w:val="24"/>
                <w:lang w:eastAsia="ru-RU"/>
              </w:rPr>
              <w:t>М.П.</w:t>
            </w:r>
          </w:p>
        </w:tc>
      </w:tr>
    </w:tbl>
    <w:p w14:paraId="7470C40F"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51E687D" w14:textId="77777777" w:rsidR="00D73B81" w:rsidRPr="002A7F62" w:rsidRDefault="00D73B81" w:rsidP="00D55D46">
      <w:pPr>
        <w:spacing w:after="0" w:line="240" w:lineRule="auto"/>
        <w:ind w:firstLine="709"/>
        <w:jc w:val="both"/>
        <w:rPr>
          <w:rFonts w:ascii="Times New Roman" w:eastAsia="Times New Roman" w:hAnsi="Times New Roman" w:cs="Times New Roman"/>
          <w:b/>
          <w:sz w:val="24"/>
          <w:szCs w:val="24"/>
          <w:lang w:eastAsia="ru-RU"/>
        </w:rPr>
      </w:pPr>
    </w:p>
    <w:p w14:paraId="29BEC28F" w14:textId="6FA732AD" w:rsidR="00D73B81" w:rsidRPr="002A7F62" w:rsidRDefault="00D73B81" w:rsidP="00D55D46">
      <w:pPr>
        <w:spacing w:after="0" w:line="240" w:lineRule="auto"/>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br w:type="page"/>
      </w:r>
    </w:p>
    <w:p w14:paraId="51C9C9D2" w14:textId="7B3559ED" w:rsidR="006931DA" w:rsidRPr="002A7F62" w:rsidRDefault="00B04F15" w:rsidP="00D55D46">
      <w:pPr>
        <w:pStyle w:val="af6"/>
        <w:spacing w:line="240" w:lineRule="auto"/>
        <w:jc w:val="center"/>
      </w:pPr>
      <w:r w:rsidRPr="002A7F62">
        <w:lastRenderedPageBreak/>
        <w:t xml:space="preserve">                          </w:t>
      </w:r>
      <w:r w:rsidR="006931DA" w:rsidRPr="002A7F62">
        <w:t>Приложение № 5</w:t>
      </w:r>
    </w:p>
    <w:p w14:paraId="7EEBDFC9" w14:textId="61DAE550" w:rsidR="0026010B" w:rsidRPr="002A7F62" w:rsidRDefault="006931DA" w:rsidP="00D55D46">
      <w:pPr>
        <w:pStyle w:val="af6"/>
        <w:spacing w:line="240" w:lineRule="auto"/>
      </w:pPr>
      <w:r w:rsidRPr="002A7F62">
        <w:t xml:space="preserve">к </w:t>
      </w:r>
      <w:r w:rsidR="0026010B" w:rsidRPr="002A7F62">
        <w:t>д</w:t>
      </w:r>
      <w:r w:rsidRPr="002A7F62">
        <w:t xml:space="preserve">оговору от </w:t>
      </w:r>
      <w:r w:rsidR="0026010B" w:rsidRPr="002A7F62">
        <w:t>___ ________ 202_ г. № _____</w:t>
      </w:r>
    </w:p>
    <w:p w14:paraId="45506477" w14:textId="39F51D5A" w:rsidR="006931DA" w:rsidRPr="002A7F62" w:rsidRDefault="006931DA" w:rsidP="00D55D46">
      <w:pPr>
        <w:pStyle w:val="af6"/>
        <w:spacing w:line="240" w:lineRule="auto"/>
      </w:pPr>
    </w:p>
    <w:p w14:paraId="369D7622" w14:textId="77777777" w:rsidR="006931DA" w:rsidRPr="002A7F62" w:rsidRDefault="006931DA" w:rsidP="00D55D46">
      <w:pPr>
        <w:pStyle w:val="af6"/>
        <w:spacing w:line="240" w:lineRule="auto"/>
        <w:rPr>
          <w:bCs/>
          <w:i/>
        </w:rPr>
      </w:pPr>
    </w:p>
    <w:p w14:paraId="163AAC65" w14:textId="1E017C4F" w:rsidR="00A07CE0" w:rsidRPr="002A7F62" w:rsidRDefault="00A07CE0" w:rsidP="00D55D46">
      <w:pPr>
        <w:pStyle w:val="4"/>
        <w:spacing w:before="0" w:line="240" w:lineRule="auto"/>
        <w:rPr>
          <w:sz w:val="24"/>
          <w:szCs w:val="24"/>
        </w:rPr>
      </w:pPr>
      <w:r w:rsidRPr="002A7F62">
        <w:rPr>
          <w:sz w:val="24"/>
          <w:szCs w:val="24"/>
        </w:rPr>
        <w:t xml:space="preserve">Форма </w:t>
      </w:r>
      <w:r w:rsidRPr="002A7F62">
        <w:rPr>
          <w:rStyle w:val="afd"/>
          <w:sz w:val="24"/>
          <w:szCs w:val="24"/>
        </w:rPr>
        <w:t xml:space="preserve">акта сдачи–приемки </w:t>
      </w:r>
      <w:r w:rsidR="00D404BA">
        <w:rPr>
          <w:rStyle w:val="afd"/>
          <w:sz w:val="24"/>
          <w:szCs w:val="24"/>
        </w:rPr>
        <w:t>выполненных</w:t>
      </w:r>
      <w:r w:rsidRPr="002A7F62">
        <w:rPr>
          <w:rStyle w:val="afd"/>
          <w:sz w:val="24"/>
          <w:szCs w:val="24"/>
        </w:rPr>
        <w:t xml:space="preserve"> </w:t>
      </w:r>
      <w:r w:rsidR="00F12A04">
        <w:rPr>
          <w:rStyle w:val="afd"/>
          <w:sz w:val="24"/>
          <w:szCs w:val="24"/>
        </w:rPr>
        <w:t>Работ</w:t>
      </w:r>
    </w:p>
    <w:p w14:paraId="63F45AF8" w14:textId="77777777"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2A7F62" w:rsidRDefault="00A07CE0" w:rsidP="00D55D46">
      <w:pPr>
        <w:spacing w:after="0" w:line="240" w:lineRule="auto"/>
        <w:jc w:val="center"/>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АКТ</w:t>
      </w:r>
    </w:p>
    <w:p w14:paraId="3052CE19" w14:textId="47B94D9E" w:rsidR="00A07CE0" w:rsidRPr="002A7F62" w:rsidRDefault="00A07CE0" w:rsidP="00D55D46">
      <w:pPr>
        <w:spacing w:after="0" w:line="240" w:lineRule="auto"/>
        <w:jc w:val="center"/>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 xml:space="preserve">сдачи-приемки </w:t>
      </w:r>
      <w:r w:rsidR="00D404BA">
        <w:rPr>
          <w:rFonts w:ascii="Times New Roman" w:eastAsia="Times New Roman" w:hAnsi="Times New Roman" w:cs="Times New Roman"/>
          <w:b/>
          <w:bCs/>
          <w:sz w:val="24"/>
          <w:szCs w:val="24"/>
          <w:lang w:eastAsia="ru-RU"/>
        </w:rPr>
        <w:t>выполненных</w:t>
      </w:r>
      <w:r w:rsidRPr="002A7F62">
        <w:rPr>
          <w:rFonts w:ascii="Times New Roman" w:eastAsia="Times New Roman" w:hAnsi="Times New Roman" w:cs="Times New Roman"/>
          <w:b/>
          <w:bCs/>
          <w:sz w:val="24"/>
          <w:szCs w:val="24"/>
          <w:lang w:eastAsia="ru-RU"/>
        </w:rPr>
        <w:t xml:space="preserve"> </w:t>
      </w:r>
      <w:r w:rsidR="00D404BA">
        <w:rPr>
          <w:rFonts w:ascii="Times New Roman" w:eastAsia="Times New Roman" w:hAnsi="Times New Roman" w:cs="Times New Roman"/>
          <w:b/>
          <w:bCs/>
          <w:sz w:val="24"/>
          <w:szCs w:val="24"/>
          <w:lang w:eastAsia="ru-RU"/>
        </w:rPr>
        <w:t>р</w:t>
      </w:r>
      <w:r w:rsidR="00F12A04">
        <w:rPr>
          <w:rFonts w:ascii="Times New Roman" w:eastAsia="Times New Roman" w:hAnsi="Times New Roman" w:cs="Times New Roman"/>
          <w:b/>
          <w:bCs/>
          <w:sz w:val="24"/>
          <w:szCs w:val="24"/>
          <w:lang w:eastAsia="ru-RU"/>
        </w:rPr>
        <w:t>абот</w:t>
      </w:r>
    </w:p>
    <w:p w14:paraId="2B1ACE55" w14:textId="36525ED0" w:rsidR="00A07CE0" w:rsidRPr="002A7F62" w:rsidRDefault="00A07CE0" w:rsidP="00D55D46">
      <w:pPr>
        <w:tabs>
          <w:tab w:val="right" w:pos="10205"/>
        </w:tabs>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г. Москва </w:t>
      </w:r>
      <w:r w:rsidR="003E24F6" w:rsidRPr="002A7F62">
        <w:rPr>
          <w:rFonts w:ascii="Times New Roman" w:eastAsia="Times New Roman" w:hAnsi="Times New Roman" w:cs="Times New Roman"/>
          <w:sz w:val="24"/>
          <w:szCs w:val="24"/>
          <w:lang w:eastAsia="ru-RU"/>
        </w:rPr>
        <w:tab/>
      </w:r>
      <w:r w:rsidRPr="002A7F62">
        <w:rPr>
          <w:rFonts w:ascii="Times New Roman" w:eastAsia="Times New Roman" w:hAnsi="Times New Roman" w:cs="Times New Roman"/>
          <w:sz w:val="24"/>
          <w:szCs w:val="24"/>
          <w:lang w:eastAsia="ru-RU"/>
        </w:rPr>
        <w:t>«____» ________20</w:t>
      </w:r>
      <w:r w:rsidR="003E24F6" w:rsidRPr="002A7F62">
        <w:rPr>
          <w:rFonts w:ascii="Times New Roman" w:eastAsia="Times New Roman" w:hAnsi="Times New Roman" w:cs="Times New Roman"/>
          <w:sz w:val="24"/>
          <w:szCs w:val="24"/>
          <w:lang w:eastAsia="ru-RU"/>
        </w:rPr>
        <w:t>2_</w:t>
      </w:r>
      <w:r w:rsidRPr="002A7F62">
        <w:rPr>
          <w:rFonts w:ascii="Times New Roman" w:eastAsia="Times New Roman" w:hAnsi="Times New Roman" w:cs="Times New Roman"/>
          <w:sz w:val="24"/>
          <w:szCs w:val="24"/>
          <w:lang w:eastAsia="ru-RU"/>
        </w:rPr>
        <w:t xml:space="preserve"> г. </w:t>
      </w:r>
    </w:p>
    <w:p w14:paraId="3E6A55CA" w14:textId="4FD87C2E" w:rsidR="00A07CE0" w:rsidRPr="002A7F62" w:rsidRDefault="00A07CE0" w:rsidP="00D55D46">
      <w:pPr>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b/>
          <w:bCs/>
          <w:sz w:val="24"/>
          <w:szCs w:val="24"/>
          <w:lang w:eastAsia="ru-RU"/>
        </w:rPr>
        <w:t>А</w:t>
      </w:r>
      <w:r w:rsidR="00F21972" w:rsidRPr="002A7F62">
        <w:rPr>
          <w:rFonts w:ascii="Times New Roman" w:eastAsia="Times New Roman" w:hAnsi="Times New Roman" w:cs="Times New Roman"/>
          <w:b/>
          <w:bCs/>
          <w:sz w:val="24"/>
          <w:szCs w:val="24"/>
          <w:lang w:eastAsia="ru-RU"/>
        </w:rPr>
        <w:t>втономная некоммерческая организация</w:t>
      </w:r>
      <w:r w:rsidRPr="002A7F62">
        <w:rPr>
          <w:rFonts w:ascii="Times New Roman" w:eastAsia="Times New Roman" w:hAnsi="Times New Roman" w:cs="Times New Roman"/>
          <w:b/>
          <w:bCs/>
          <w:sz w:val="24"/>
          <w:szCs w:val="24"/>
          <w:lang w:eastAsia="ru-RU"/>
        </w:rPr>
        <w:t xml:space="preserve"> «</w:t>
      </w:r>
      <w:r w:rsidR="00126A93" w:rsidRPr="002A7F62">
        <w:rPr>
          <w:rFonts w:ascii="Times New Roman" w:eastAsia="Times New Roman" w:hAnsi="Times New Roman" w:cs="Times New Roman"/>
          <w:b/>
          <w:bCs/>
          <w:sz w:val="24"/>
          <w:szCs w:val="24"/>
          <w:lang w:eastAsia="ru-RU"/>
        </w:rPr>
        <w:t>Кинопарк</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sz w:val="24"/>
          <w:szCs w:val="24"/>
          <w:lang w:eastAsia="ru-RU"/>
        </w:rPr>
        <w:t xml:space="preserve">, </w:t>
      </w:r>
      <w:r w:rsidR="001E52A7" w:rsidRPr="002A7F62">
        <w:rPr>
          <w:rFonts w:ascii="Times New Roman" w:eastAsia="Times New Roman" w:hAnsi="Times New Roman" w:cs="Times New Roman"/>
          <w:sz w:val="24"/>
          <w:szCs w:val="24"/>
          <w:lang w:eastAsia="ru-RU"/>
        </w:rPr>
        <w:t xml:space="preserve">именуемая </w:t>
      </w:r>
      <w:r w:rsidRPr="002A7F62">
        <w:rPr>
          <w:rFonts w:ascii="Times New Roman" w:eastAsia="Times New Roman" w:hAnsi="Times New Roman" w:cs="Times New Roman"/>
          <w:sz w:val="24"/>
          <w:szCs w:val="24"/>
          <w:lang w:eastAsia="ru-RU"/>
        </w:rPr>
        <w:t>в</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дальнейшем «</w:t>
      </w:r>
      <w:r w:rsidRPr="002A7F62">
        <w:rPr>
          <w:rFonts w:ascii="Times New Roman" w:eastAsia="Times New Roman" w:hAnsi="Times New Roman" w:cs="Times New Roman"/>
          <w:b/>
          <w:bCs/>
          <w:sz w:val="24"/>
          <w:szCs w:val="24"/>
          <w:lang w:eastAsia="ru-RU"/>
        </w:rPr>
        <w:t>Заказчик</w:t>
      </w:r>
      <w:r w:rsidRPr="002A7F62">
        <w:rPr>
          <w:rFonts w:ascii="Times New Roman" w:eastAsia="Times New Roman" w:hAnsi="Times New Roman" w:cs="Times New Roman"/>
          <w:sz w:val="24"/>
          <w:szCs w:val="24"/>
          <w:lang w:eastAsia="ru-RU"/>
        </w:rPr>
        <w:t xml:space="preserve">», в лице </w:t>
      </w:r>
      <w:bookmarkStart w:id="35" w:name="_Hlk84351479"/>
      <w:r w:rsidR="00F622D8"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F622D8"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622D8" w:rsidRPr="002A7F62">
        <w:rPr>
          <w:rFonts w:ascii="Times New Roman" w:eastAsia="Times New Roman" w:hAnsi="Times New Roman" w:cs="Times New Roman"/>
          <w:sz w:val="24"/>
          <w:szCs w:val="24"/>
          <w:lang w:eastAsia="ru-RU"/>
        </w:rPr>
        <w:t xml:space="preserve"> </w:t>
      </w:r>
      <w:bookmarkEnd w:id="35"/>
      <w:r w:rsidRPr="002A7F62">
        <w:rPr>
          <w:rFonts w:ascii="Times New Roman" w:eastAsia="Times New Roman" w:hAnsi="Times New Roman" w:cs="Times New Roman"/>
          <w:sz w:val="24"/>
          <w:szCs w:val="24"/>
          <w:lang w:eastAsia="ru-RU"/>
        </w:rPr>
        <w:t>____________, действующего на</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основании ____________, с одной стороны, и</w:t>
      </w:r>
      <w:r w:rsidR="00F622D8" w:rsidRPr="002A7F62">
        <w:rPr>
          <w:rFonts w:ascii="Times New Roman" w:eastAsia="Times New Roman" w:hAnsi="Times New Roman" w:cs="Times New Roman"/>
          <w:i/>
          <w:iCs/>
          <w:color w:val="FF0000"/>
          <w:sz w:val="24"/>
          <w:szCs w:val="24"/>
          <w:lang w:eastAsia="ru-RU"/>
        </w:rPr>
        <w:t xml:space="preserve"> </w:t>
      </w:r>
      <w:r w:rsidR="00F622D8" w:rsidRPr="002A7F62">
        <w:rPr>
          <w:rFonts w:ascii="Times New Roman" w:eastAsia="Times New Roman" w:hAnsi="Times New Roman" w:cs="Times New Roman"/>
          <w:b/>
          <w:bCs/>
          <w:color w:val="FF0000"/>
          <w:sz w:val="24"/>
          <w:szCs w:val="24"/>
          <w:lang w:eastAsia="ru-RU"/>
        </w:rPr>
        <w:t>Наименование организации</w:t>
      </w:r>
      <w:r w:rsidR="00F96C8C" w:rsidRPr="002A7F62">
        <w:rPr>
          <w:rFonts w:ascii="Times New Roman" w:eastAsia="Times New Roman" w:hAnsi="Times New Roman" w:cs="Times New Roman"/>
          <w:i/>
          <w:iCs/>
          <w:color w:val="FF0000"/>
          <w:sz w:val="24"/>
          <w:szCs w:val="24"/>
          <w:lang w:eastAsia="ru-RU"/>
        </w:rPr>
        <w:t xml:space="preserve"> </w:t>
      </w:r>
      <w:r w:rsidRPr="002A7F62">
        <w:rPr>
          <w:rFonts w:ascii="Times New Roman" w:eastAsia="Times New Roman" w:hAnsi="Times New Roman" w:cs="Times New Roman"/>
          <w:sz w:val="24"/>
          <w:szCs w:val="24"/>
          <w:lang w:eastAsia="ru-RU"/>
        </w:rPr>
        <w:t>____________,</w:t>
      </w:r>
      <w:r w:rsidR="003E24F6"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именуемое в дальнейшем «</w:t>
      </w:r>
      <w:r w:rsidR="00B667F8">
        <w:rPr>
          <w:rFonts w:ascii="Times New Roman" w:eastAsia="Times New Roman" w:hAnsi="Times New Roman" w:cs="Times New Roman"/>
          <w:b/>
          <w:bCs/>
          <w:sz w:val="24"/>
          <w:szCs w:val="24"/>
          <w:lang w:eastAsia="ru-RU"/>
        </w:rPr>
        <w:t>Подрядчик</w:t>
      </w:r>
      <w:r w:rsidRPr="002A7F62">
        <w:rPr>
          <w:rFonts w:ascii="Times New Roman" w:eastAsia="Times New Roman" w:hAnsi="Times New Roman" w:cs="Times New Roman"/>
          <w:sz w:val="24"/>
          <w:szCs w:val="24"/>
          <w:lang w:eastAsia="ru-RU"/>
        </w:rPr>
        <w:t xml:space="preserve">», в лице </w:t>
      </w:r>
      <w:r w:rsidR="00713CEC" w:rsidRPr="002A7F62">
        <w:rPr>
          <w:rFonts w:ascii="Times New Roman" w:eastAsia="Times New Roman" w:hAnsi="Times New Roman" w:cs="Times New Roman"/>
          <w:b/>
          <w:bCs/>
          <w:color w:val="FF0000"/>
          <w:sz w:val="24"/>
          <w:szCs w:val="24"/>
          <w:lang w:eastAsia="ru-RU"/>
        </w:rPr>
        <w:t>Должность, Ф</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И</w:t>
      </w:r>
      <w:r w:rsidR="00D55AA6" w:rsidRPr="002A7F62">
        <w:rPr>
          <w:rFonts w:ascii="Times New Roman" w:eastAsia="Times New Roman" w:hAnsi="Times New Roman" w:cs="Times New Roman"/>
          <w:b/>
          <w:bCs/>
          <w:color w:val="FF0000"/>
          <w:sz w:val="24"/>
          <w:szCs w:val="24"/>
          <w:lang w:eastAsia="ru-RU"/>
        </w:rPr>
        <w:t>. </w:t>
      </w:r>
      <w:r w:rsidR="00713CEC" w:rsidRPr="002A7F62">
        <w:rPr>
          <w:rFonts w:ascii="Times New Roman" w:eastAsia="Times New Roman" w:hAnsi="Times New Roman" w:cs="Times New Roman"/>
          <w:b/>
          <w:bCs/>
          <w:color w:val="FF0000"/>
          <w:sz w:val="24"/>
          <w:szCs w:val="24"/>
          <w:lang w:eastAsia="ru-RU"/>
        </w:rPr>
        <w:t>О</w:t>
      </w:r>
      <w:r w:rsidR="00D55AA6" w:rsidRPr="002A7F62">
        <w:rPr>
          <w:rFonts w:ascii="Times New Roman" w:eastAsia="Times New Roman" w:hAnsi="Times New Roman" w:cs="Times New Roman"/>
          <w:b/>
          <w:bCs/>
          <w:color w:val="FF0000"/>
          <w:sz w:val="24"/>
          <w:szCs w:val="24"/>
          <w:lang w:eastAsia="ru-RU"/>
        </w:rPr>
        <w:t>.</w:t>
      </w:r>
      <w:r w:rsidR="00F96C8C" w:rsidRPr="002A7F62">
        <w:rPr>
          <w:rFonts w:ascii="Times New Roman" w:eastAsia="Times New Roman" w:hAnsi="Times New Roman" w:cs="Times New Roman"/>
          <w:sz w:val="24"/>
          <w:szCs w:val="24"/>
          <w:lang w:eastAsia="ru-RU"/>
        </w:rPr>
        <w:t xml:space="preserve"> </w:t>
      </w:r>
      <w:r w:rsidRPr="002A7F62">
        <w:rPr>
          <w:rFonts w:ascii="Times New Roman" w:eastAsia="Times New Roman" w:hAnsi="Times New Roman" w:cs="Times New Roman"/>
          <w:sz w:val="24"/>
          <w:szCs w:val="24"/>
          <w:lang w:eastAsia="ru-RU"/>
        </w:rPr>
        <w:t>_______________, с</w:t>
      </w:r>
      <w:r w:rsidR="00D55AA6" w:rsidRPr="002A7F62">
        <w:rPr>
          <w:rFonts w:ascii="Times New Roman" w:eastAsia="Times New Roman" w:hAnsi="Times New Roman" w:cs="Times New Roman"/>
          <w:sz w:val="24"/>
          <w:szCs w:val="24"/>
          <w:lang w:eastAsia="ru-RU"/>
        </w:rPr>
        <w:t> </w:t>
      </w:r>
      <w:r w:rsidRPr="002A7F62">
        <w:rPr>
          <w:rFonts w:ascii="Times New Roman" w:eastAsia="Times New Roman" w:hAnsi="Times New Roman" w:cs="Times New Roman"/>
          <w:sz w:val="24"/>
          <w:szCs w:val="24"/>
          <w:lang w:eastAsia="ru-RU"/>
        </w:rPr>
        <w:t xml:space="preserve">другой стороны, вместе именуемые «Стороны» и каждый в отдельности «Сторона», составили настоящий Акт </w:t>
      </w:r>
      <w:r w:rsidR="003E24F6" w:rsidRPr="002A7F62">
        <w:rPr>
          <w:rFonts w:ascii="Times New Roman" w:eastAsia="Times New Roman" w:hAnsi="Times New Roman" w:cs="Times New Roman"/>
          <w:sz w:val="24"/>
          <w:szCs w:val="24"/>
          <w:lang w:eastAsia="ru-RU"/>
        </w:rPr>
        <w:t xml:space="preserve">(далее – Акт) к Договору </w:t>
      </w:r>
      <w:r w:rsidR="00647645" w:rsidRPr="002A7F62">
        <w:rPr>
          <w:rFonts w:ascii="Times New Roman" w:eastAsia="Times New Roman" w:hAnsi="Times New Roman" w:cs="Times New Roman"/>
          <w:sz w:val="24"/>
          <w:szCs w:val="24"/>
          <w:lang w:eastAsia="ru-RU"/>
        </w:rPr>
        <w:t xml:space="preserve">№ ___ от «___» _____ 202_ г. (далее – Договор) </w:t>
      </w:r>
      <w:r w:rsidRPr="002A7F62">
        <w:rPr>
          <w:rFonts w:ascii="Times New Roman" w:eastAsia="Times New Roman" w:hAnsi="Times New Roman" w:cs="Times New Roman"/>
          <w:sz w:val="24"/>
          <w:szCs w:val="24"/>
          <w:lang w:eastAsia="ru-RU"/>
        </w:rPr>
        <w:t>о нижеследующем:</w:t>
      </w:r>
    </w:p>
    <w:p w14:paraId="1394C476" w14:textId="546A7BF9" w:rsidR="00126A93"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В соответствии с условиями Договора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 xml:space="preserve">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а Заказчиком приняты </w:t>
      </w:r>
      <w:r w:rsidR="00F12A04">
        <w:rPr>
          <w:rFonts w:ascii="Times New Roman" w:eastAsia="Times New Roman" w:hAnsi="Times New Roman" w:cs="Times New Roman"/>
          <w:sz w:val="24"/>
          <w:szCs w:val="24"/>
          <w:lang w:eastAsia="ru-RU"/>
        </w:rPr>
        <w:t>Работ</w:t>
      </w:r>
      <w:r w:rsidR="00556ED2">
        <w:rPr>
          <w:rFonts w:ascii="Times New Roman" w:eastAsia="Times New Roman" w:hAnsi="Times New Roman" w:cs="Times New Roman"/>
          <w:sz w:val="24"/>
          <w:szCs w:val="24"/>
          <w:lang w:eastAsia="ru-RU"/>
        </w:rPr>
        <w:t>ы</w:t>
      </w:r>
      <w:r w:rsidRPr="002A7F62">
        <w:rPr>
          <w:rFonts w:ascii="Times New Roman" w:eastAsia="Times New Roman" w:hAnsi="Times New Roman" w:cs="Times New Roman"/>
          <w:sz w:val="24"/>
          <w:szCs w:val="24"/>
          <w:lang w:eastAsia="ru-RU"/>
        </w:rPr>
        <w:t xml:space="preserve"> по __________________________.</w:t>
      </w:r>
    </w:p>
    <w:p w14:paraId="2F3B3C1E" w14:textId="5F6DAD91" w:rsidR="00A07CE0" w:rsidRPr="002A7F62" w:rsidRDefault="00A07CE0" w:rsidP="00D55D46">
      <w:pPr>
        <w:pStyle w:val="a4"/>
        <w:numPr>
          <w:ilvl w:val="0"/>
          <w:numId w:val="37"/>
        </w:numPr>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Фактически </w:t>
      </w:r>
      <w:r w:rsidR="00D404BA">
        <w:rPr>
          <w:rFonts w:ascii="Times New Roman" w:eastAsia="Times New Roman" w:hAnsi="Times New Roman" w:cs="Times New Roman"/>
          <w:sz w:val="24"/>
          <w:szCs w:val="24"/>
          <w:lang w:eastAsia="ru-RU"/>
        </w:rPr>
        <w:t>выполнены</w:t>
      </w:r>
      <w:r w:rsidRPr="002A7F62">
        <w:rPr>
          <w:rFonts w:ascii="Times New Roman" w:eastAsia="Times New Roman" w:hAnsi="Times New Roman" w:cs="Times New Roman"/>
          <w:sz w:val="24"/>
          <w:szCs w:val="24"/>
          <w:lang w:eastAsia="ru-RU"/>
        </w:rPr>
        <w:t xml:space="preserve"> </w:t>
      </w:r>
      <w:r w:rsidR="00556ED2">
        <w:rPr>
          <w:rFonts w:ascii="Times New Roman" w:eastAsia="Times New Roman" w:hAnsi="Times New Roman" w:cs="Times New Roman"/>
          <w:sz w:val="24"/>
          <w:szCs w:val="24"/>
          <w:lang w:eastAsia="ru-RU"/>
        </w:rPr>
        <w:t>Работы</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Этап _/</w:t>
      </w:r>
      <w:r w:rsidR="00D55AA6"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 xml:space="preserve">по Заявке </w:t>
      </w:r>
      <w:r w:rsidR="006E1000" w:rsidRPr="002A7F62">
        <w:rPr>
          <w:rFonts w:ascii="Times New Roman" w:eastAsia="Times New Roman" w:hAnsi="Times New Roman" w:cs="Times New Roman"/>
          <w:b/>
          <w:bCs/>
          <w:color w:val="FF0000"/>
          <w:sz w:val="24"/>
          <w:szCs w:val="24"/>
          <w:lang w:eastAsia="ru-RU"/>
        </w:rPr>
        <w:t xml:space="preserve">№__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2A7F62" w14:paraId="1CFC0A40" w14:textId="77777777" w:rsidTr="00356906">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0D2E8B67" w:rsidR="005F3347" w:rsidRPr="002A7F62" w:rsidRDefault="00352921"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Кол-во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6B63C4C6"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Цена за ед. изм. (руб.), в т.</w:t>
            </w:r>
            <w:r w:rsidR="00D55AA6" w:rsidRPr="002A7F62">
              <w:rPr>
                <w:rFonts w:ascii="Times New Roman" w:eastAsia="Times New Roman" w:hAnsi="Times New Roman" w:cs="Times New Roman"/>
                <w:b/>
                <w:sz w:val="24"/>
                <w:szCs w:val="24"/>
                <w:lang w:eastAsia="ru-RU"/>
              </w:rPr>
              <w:t> </w:t>
            </w:r>
            <w:r w:rsidRPr="002A7F62">
              <w:rPr>
                <w:rFonts w:ascii="Times New Roman" w:eastAsia="Times New Roman" w:hAnsi="Times New Roman" w:cs="Times New Roman"/>
                <w:b/>
                <w:sz w:val="24"/>
                <w:szCs w:val="24"/>
                <w:lang w:eastAsia="ru-RU"/>
              </w:rPr>
              <w:t xml:space="preserve">ч. НДС 20% </w:t>
            </w:r>
            <w:r w:rsidRPr="002A7F62">
              <w:rPr>
                <w:rFonts w:ascii="Times New Roman" w:eastAsia="Times New Roman" w:hAnsi="Times New Roman" w:cs="Times New Roman"/>
                <w:b/>
                <w:color w:val="FF0000"/>
                <w:sz w:val="24"/>
                <w:szCs w:val="24"/>
                <w:lang w:eastAsia="ru-RU"/>
              </w:rPr>
              <w:t>(при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Общая стоимость</w:t>
            </w:r>
          </w:p>
          <w:p w14:paraId="7E0DFAF2" w14:textId="6D80D0EB"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 xml:space="preserve">(руб.), в т.ч. НДС 20% </w:t>
            </w:r>
            <w:r w:rsidRPr="002A7F62">
              <w:rPr>
                <w:rFonts w:ascii="Times New Roman" w:eastAsia="Times New Roman" w:hAnsi="Times New Roman" w:cs="Times New Roman"/>
                <w:b/>
                <w:color w:val="FF0000"/>
                <w:sz w:val="24"/>
                <w:szCs w:val="24"/>
                <w:lang w:eastAsia="ru-RU"/>
              </w:rPr>
              <w:t>(при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Качество</w:t>
            </w:r>
          </w:p>
        </w:tc>
      </w:tr>
      <w:tr w:rsidR="004869A2" w:rsidRPr="002A7F62" w14:paraId="03ABEF80" w14:textId="77777777" w:rsidTr="006931DA">
        <w:tc>
          <w:tcPr>
            <w:tcW w:w="1282" w:type="dxa"/>
            <w:tcBorders>
              <w:top w:val="outset" w:sz="6" w:space="0" w:color="auto"/>
              <w:left w:val="outset" w:sz="6" w:space="0" w:color="auto"/>
              <w:bottom w:val="outset" w:sz="6" w:space="0" w:color="auto"/>
              <w:right w:val="outset" w:sz="6" w:space="0" w:color="auto"/>
            </w:tcBorders>
            <w:shd w:val="clear" w:color="auto" w:fill="FFFFFF"/>
          </w:tcPr>
          <w:p w14:paraId="507CD4D5"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2A7F62" w:rsidRDefault="005F3347" w:rsidP="00D55D46">
            <w:pPr>
              <w:spacing w:after="0" w:line="240" w:lineRule="auto"/>
              <w:rPr>
                <w:rFonts w:ascii="Times New Roman" w:eastAsia="Times New Roman" w:hAnsi="Times New Roman" w:cs="Times New Roman"/>
                <w:b/>
                <w:sz w:val="24"/>
                <w:szCs w:val="24"/>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2A7F62" w:rsidRDefault="005F3347" w:rsidP="00D55D46">
            <w:pPr>
              <w:spacing w:after="0" w:line="240" w:lineRule="auto"/>
              <w:jc w:val="center"/>
              <w:rPr>
                <w:rFonts w:ascii="Times New Roman" w:eastAsia="Times New Roman" w:hAnsi="Times New Roman" w:cs="Times New Roman"/>
                <w:b/>
                <w:sz w:val="24"/>
                <w:szCs w:val="24"/>
                <w:lang w:eastAsia="ru-RU"/>
              </w:rPr>
            </w:pPr>
          </w:p>
        </w:tc>
      </w:tr>
      <w:tr w:rsidR="006931DA" w:rsidRPr="002A7F62" w14:paraId="7A6DD9F4" w14:textId="77777777" w:rsidTr="006931DA">
        <w:tc>
          <w:tcPr>
            <w:tcW w:w="7540" w:type="dxa"/>
            <w:gridSpan w:val="5"/>
            <w:tcBorders>
              <w:top w:val="outset" w:sz="6" w:space="0" w:color="auto"/>
              <w:left w:val="outset" w:sz="6" w:space="0" w:color="auto"/>
              <w:bottom w:val="outset" w:sz="6" w:space="0" w:color="auto"/>
              <w:right w:val="outset" w:sz="6" w:space="0" w:color="auto"/>
            </w:tcBorders>
            <w:shd w:val="clear" w:color="auto" w:fill="FFFFFF"/>
          </w:tcPr>
          <w:p w14:paraId="4A0F4CA1" w14:textId="138B5B1C" w:rsidR="006931DA" w:rsidRPr="002A7F62" w:rsidRDefault="006931DA" w:rsidP="00D55D46">
            <w:pPr>
              <w:spacing w:after="0" w:line="240" w:lineRule="auto"/>
              <w:jc w:val="right"/>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2A7F62" w:rsidRDefault="006931DA" w:rsidP="00D55D46">
            <w:pPr>
              <w:spacing w:after="0" w:line="240" w:lineRule="auto"/>
              <w:jc w:val="center"/>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sz w:val="24"/>
                <w:szCs w:val="24"/>
                <w:lang w:eastAsia="ru-RU"/>
              </w:rPr>
              <w:t>Х</w:t>
            </w:r>
          </w:p>
        </w:tc>
      </w:tr>
    </w:tbl>
    <w:p w14:paraId="2B0F5B1F" w14:textId="2B6C0A23" w:rsidR="00A07CE0" w:rsidRPr="002A7F62" w:rsidRDefault="00126A93" w:rsidP="00D55D46">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3. </w:t>
      </w:r>
      <w:r w:rsidR="00A07CE0" w:rsidRPr="002A7F62">
        <w:rPr>
          <w:rFonts w:ascii="Times New Roman" w:eastAsia="Times New Roman" w:hAnsi="Times New Roman" w:cs="Times New Roman"/>
          <w:sz w:val="24"/>
          <w:szCs w:val="24"/>
          <w:lang w:eastAsia="ru-RU"/>
        </w:rPr>
        <w:t xml:space="preserve">Сведения о сопутствующих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ах (если предусмотрены Договором): _____________.</w:t>
      </w:r>
    </w:p>
    <w:p w14:paraId="07277C59" w14:textId="1C1459CD"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4</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Сведения о проведенной экспертизе </w:t>
      </w:r>
      <w:r w:rsidR="00D404BA">
        <w:rPr>
          <w:rFonts w:ascii="Times New Roman" w:eastAsia="Times New Roman" w:hAnsi="Times New Roman" w:cs="Times New Roman"/>
          <w:sz w:val="24"/>
          <w:szCs w:val="24"/>
          <w:lang w:eastAsia="ru-RU"/>
        </w:rPr>
        <w:t>выполненных</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(при наличии): _______________.</w:t>
      </w:r>
    </w:p>
    <w:p w14:paraId="10DA0BC5" w14:textId="713F6B81"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5</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Срок </w:t>
      </w:r>
      <w:r w:rsidR="00556ED2">
        <w:rPr>
          <w:rFonts w:ascii="Times New Roman" w:eastAsia="Times New Roman" w:hAnsi="Times New Roman" w:cs="Times New Roman"/>
          <w:sz w:val="24"/>
          <w:szCs w:val="24"/>
          <w:lang w:eastAsia="ru-RU"/>
        </w:rPr>
        <w:t>выполнения</w:t>
      </w:r>
      <w:r w:rsidR="00A07CE0"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по Договору «___» _______ 20__ г. </w:t>
      </w:r>
      <w:r w:rsidR="00BF12D8"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«___» _______ 20__ г.</w:t>
      </w:r>
    </w:p>
    <w:p w14:paraId="18024934" w14:textId="50A70AFE" w:rsidR="00A07CE0" w:rsidRPr="002A7F62" w:rsidRDefault="00A07CE0" w:rsidP="00D55D4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Фактический срок </w:t>
      </w:r>
      <w:r w:rsidR="00556ED2">
        <w:rPr>
          <w:rFonts w:ascii="Times New Roman" w:eastAsia="Times New Roman" w:hAnsi="Times New Roman" w:cs="Times New Roman"/>
          <w:sz w:val="24"/>
          <w:szCs w:val="24"/>
          <w:lang w:eastAsia="ru-RU"/>
        </w:rPr>
        <w:t>выполнения</w:t>
      </w:r>
      <w:r w:rsidRPr="002A7F62">
        <w:rPr>
          <w:rFonts w:ascii="Times New Roman" w:eastAsia="Times New Roman" w:hAnsi="Times New Roman" w:cs="Times New Roman"/>
          <w:sz w:val="24"/>
          <w:szCs w:val="24"/>
          <w:lang w:eastAsia="ru-RU"/>
        </w:rPr>
        <w:t xml:space="preserve"> </w:t>
      </w:r>
      <w:r w:rsidR="00F12A04">
        <w:rPr>
          <w:rFonts w:ascii="Times New Roman" w:eastAsia="Times New Roman" w:hAnsi="Times New Roman" w:cs="Times New Roman"/>
          <w:sz w:val="24"/>
          <w:szCs w:val="24"/>
          <w:lang w:eastAsia="ru-RU"/>
        </w:rPr>
        <w:t>Работ</w:t>
      </w:r>
      <w:r w:rsidR="005A7FB5" w:rsidRPr="002A7F62">
        <w:rPr>
          <w:rFonts w:ascii="Times New Roman" w:eastAsia="Times New Roman" w:hAnsi="Times New Roman" w:cs="Times New Roman"/>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от_________</w:t>
      </w:r>
      <w:r w:rsidRPr="002A7F62">
        <w:rPr>
          <w:rFonts w:ascii="Times New Roman" w:eastAsia="Times New Roman" w:hAnsi="Times New Roman" w:cs="Times New Roman"/>
          <w:sz w:val="24"/>
          <w:szCs w:val="24"/>
          <w:lang w:eastAsia="ru-RU"/>
        </w:rPr>
        <w:t xml:space="preserve"> «___» _______ 20__ г. </w:t>
      </w:r>
      <w:r w:rsidR="00BF12D8" w:rsidRPr="002A7F62">
        <w:rPr>
          <w:rFonts w:ascii="Times New Roman" w:eastAsia="Times New Roman" w:hAnsi="Times New Roman" w:cs="Times New Roman"/>
          <w:sz w:val="24"/>
          <w:szCs w:val="24"/>
          <w:lang w:eastAsia="ru-RU"/>
        </w:rPr>
        <w:t>–</w:t>
      </w:r>
      <w:r w:rsidRPr="002A7F62">
        <w:rPr>
          <w:rFonts w:ascii="Times New Roman" w:eastAsia="Times New Roman" w:hAnsi="Times New Roman" w:cs="Times New Roman"/>
          <w:sz w:val="24"/>
          <w:szCs w:val="24"/>
          <w:lang w:eastAsia="ru-RU"/>
        </w:rPr>
        <w:t xml:space="preserve"> «___» _______ 20__ г.</w:t>
      </w:r>
    </w:p>
    <w:p w14:paraId="2ABF120E" w14:textId="666E1A66" w:rsidR="00A07CE0" w:rsidRPr="002A7F62" w:rsidRDefault="00126A93" w:rsidP="00D55D46">
      <w:pPr>
        <w:tabs>
          <w:tab w:val="left" w:pos="993"/>
        </w:tabs>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sz w:val="24"/>
          <w:szCs w:val="24"/>
          <w:lang w:eastAsia="ru-RU"/>
        </w:rPr>
        <w:t>6</w:t>
      </w:r>
      <w:r w:rsidR="00A07CE0" w:rsidRPr="002A7F62">
        <w:rPr>
          <w:rFonts w:ascii="Times New Roman" w:eastAsia="Times New Roman" w:hAnsi="Times New Roman" w:cs="Times New Roman"/>
          <w:sz w:val="24"/>
          <w:szCs w:val="24"/>
          <w:lang w:eastAsia="ru-RU"/>
        </w:rPr>
        <w:t>.</w:t>
      </w:r>
      <w:r w:rsidR="00D55AA6" w:rsidRPr="002A7F62">
        <w:rPr>
          <w:rFonts w:ascii="Times New Roman" w:eastAsia="Times New Roman" w:hAnsi="Times New Roman" w:cs="Times New Roman"/>
          <w:sz w:val="24"/>
          <w:szCs w:val="24"/>
          <w:lang w:eastAsia="ru-RU"/>
        </w:rPr>
        <w:tab/>
      </w:r>
      <w:r w:rsidR="00A07CE0" w:rsidRPr="002A7F62">
        <w:rPr>
          <w:rFonts w:ascii="Times New Roman" w:eastAsia="Times New Roman" w:hAnsi="Times New Roman" w:cs="Times New Roman"/>
          <w:sz w:val="24"/>
          <w:szCs w:val="24"/>
          <w:lang w:eastAsia="ru-RU"/>
        </w:rPr>
        <w:t xml:space="preserve">Договором предусмотрена оплата </w:t>
      </w:r>
      <w:r w:rsidR="00F12A04">
        <w:rPr>
          <w:rFonts w:ascii="Times New Roman" w:eastAsia="Times New Roman" w:hAnsi="Times New Roman" w:cs="Times New Roman"/>
          <w:sz w:val="24"/>
          <w:szCs w:val="24"/>
          <w:lang w:eastAsia="ru-RU"/>
        </w:rPr>
        <w:t>Работ</w:t>
      </w:r>
      <w:r w:rsidR="00A07CE0" w:rsidRPr="002A7F62">
        <w:rPr>
          <w:rFonts w:ascii="Times New Roman" w:eastAsia="Times New Roman" w:hAnsi="Times New Roman" w:cs="Times New Roman"/>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 месяц___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за Этап _</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w:t>
      </w:r>
      <w:r w:rsidR="006E1000"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по Заявке №__</w:t>
      </w:r>
      <w:r w:rsidR="006E1000"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5C435B"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5C435B" w:rsidRPr="002A7F62">
        <w:rPr>
          <w:rFonts w:ascii="Times New Roman" w:eastAsia="Times New Roman" w:hAnsi="Times New Roman" w:cs="Times New Roman"/>
          <w:b/>
          <w:bCs/>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 xml:space="preserve">в сумме _____ (_____) рублей ____ копеек, в том числе НДС __%_______ (_____) рублей ____ копеек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A07CE0" w:rsidRPr="002A7F62">
        <w:rPr>
          <w:rFonts w:ascii="Times New Roman" w:eastAsia="Times New Roman" w:hAnsi="Times New Roman" w:cs="Times New Roman"/>
          <w:sz w:val="24"/>
          <w:szCs w:val="24"/>
          <w:lang w:eastAsia="ru-RU"/>
        </w:rPr>
        <w:t>НДС не облагается</w:t>
      </w:r>
      <w:r w:rsidR="00A07CE0" w:rsidRPr="002A7F62">
        <w:rPr>
          <w:rFonts w:ascii="Times New Roman" w:eastAsia="Times New Roman" w:hAnsi="Times New Roman" w:cs="Times New Roman"/>
          <w:iCs/>
          <w:sz w:val="24"/>
          <w:szCs w:val="24"/>
          <w:lang w:eastAsia="ru-RU"/>
        </w:rPr>
        <w:t xml:space="preserve"> в связи с применением </w:t>
      </w:r>
      <w:r w:rsidR="00B667F8">
        <w:rPr>
          <w:rFonts w:ascii="Times New Roman" w:eastAsia="Times New Roman" w:hAnsi="Times New Roman" w:cs="Times New Roman"/>
          <w:iCs/>
          <w:sz w:val="24"/>
          <w:szCs w:val="24"/>
          <w:lang w:eastAsia="ru-RU"/>
        </w:rPr>
        <w:t>Подрядчиком</w:t>
      </w:r>
      <w:r w:rsidR="00A07CE0"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p>
    <w:p w14:paraId="09933253" w14:textId="5ED9C6D8"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7</w:t>
      </w:r>
      <w:r w:rsidR="001A46C5" w:rsidRPr="002A7F62">
        <w:rPr>
          <w:rFonts w:ascii="Times New Roman" w:eastAsia="Times New Roman" w:hAnsi="Times New Roman" w:cs="Times New Roman"/>
          <w:iCs/>
          <w:sz w:val="24"/>
          <w:szCs w:val="24"/>
          <w:lang w:eastAsia="ru-RU"/>
        </w:rPr>
        <w:t xml:space="preserve">. </w:t>
      </w:r>
      <w:r w:rsidR="006931DA" w:rsidRPr="002A7F62">
        <w:rPr>
          <w:rFonts w:ascii="Times New Roman" w:eastAsia="Times New Roman" w:hAnsi="Times New Roman" w:cs="Times New Roman"/>
          <w:b/>
          <w:bCs/>
          <w:iCs/>
          <w:sz w:val="24"/>
          <w:szCs w:val="24"/>
          <w:lang w:eastAsia="ru-RU"/>
        </w:rPr>
        <w:t>(</w:t>
      </w:r>
      <w:r w:rsidR="006931DA" w:rsidRPr="002A7F62">
        <w:rPr>
          <w:rFonts w:ascii="Times New Roman" w:eastAsia="Times New Roman" w:hAnsi="Times New Roman" w:cs="Times New Roman"/>
          <w:b/>
          <w:bCs/>
          <w:iCs/>
          <w:color w:val="FF0000"/>
          <w:sz w:val="24"/>
          <w:szCs w:val="24"/>
          <w:lang w:eastAsia="ru-RU"/>
        </w:rPr>
        <w:t>ЕСЛИ был АВАНС)</w:t>
      </w:r>
      <w:r w:rsidR="006931DA" w:rsidRPr="002A7F62">
        <w:rPr>
          <w:rFonts w:ascii="Times New Roman" w:eastAsia="Times New Roman" w:hAnsi="Times New Roman" w:cs="Times New Roman"/>
          <w:iCs/>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Заказчиком выплачен </w:t>
      </w:r>
      <w:r w:rsidR="006A7309" w:rsidRPr="002A7F62">
        <w:rPr>
          <w:rFonts w:ascii="Times New Roman" w:eastAsia="Times New Roman" w:hAnsi="Times New Roman" w:cs="Times New Roman"/>
          <w:iCs/>
          <w:sz w:val="24"/>
          <w:szCs w:val="24"/>
          <w:lang w:eastAsia="ru-RU"/>
        </w:rPr>
        <w:t xml:space="preserve">Авансовый платеж </w:t>
      </w:r>
      <w:r w:rsidR="005A7FB5" w:rsidRPr="002A7F62">
        <w:rPr>
          <w:rFonts w:ascii="Times New Roman" w:eastAsia="Times New Roman" w:hAnsi="Times New Roman" w:cs="Times New Roman"/>
          <w:b/>
          <w:bCs/>
          <w:color w:val="FF0000"/>
          <w:sz w:val="24"/>
          <w:szCs w:val="24"/>
          <w:lang w:eastAsia="ru-RU"/>
        </w:rPr>
        <w:t>за месяц___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за</w:t>
      </w:r>
      <w:r w:rsidR="009D4E71" w:rsidRPr="002A7F62">
        <w:rPr>
          <w:rFonts w:ascii="Times New Roman" w:eastAsia="Times New Roman" w:hAnsi="Times New Roman" w:cs="Times New Roman"/>
          <w:b/>
          <w:bCs/>
          <w:color w:val="FF0000"/>
          <w:sz w:val="24"/>
          <w:szCs w:val="24"/>
          <w:lang w:eastAsia="ru-RU"/>
        </w:rPr>
        <w:t> </w:t>
      </w:r>
      <w:r w:rsidR="005A7FB5" w:rsidRPr="002A7F62">
        <w:rPr>
          <w:rFonts w:ascii="Times New Roman" w:eastAsia="Times New Roman" w:hAnsi="Times New Roman" w:cs="Times New Roman"/>
          <w:b/>
          <w:bCs/>
          <w:color w:val="FF0000"/>
          <w:sz w:val="24"/>
          <w:szCs w:val="24"/>
          <w:lang w:eastAsia="ru-RU"/>
        </w:rPr>
        <w:t>Этап _/</w:t>
      </w:r>
      <w:r w:rsidR="009D4E71"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по Заявке №__</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от</w:t>
      </w:r>
      <w:r w:rsidR="00474034" w:rsidRPr="002A7F62">
        <w:rPr>
          <w:rFonts w:ascii="Times New Roman" w:eastAsia="Times New Roman" w:hAnsi="Times New Roman" w:cs="Times New Roman"/>
          <w:b/>
          <w:bCs/>
          <w:color w:val="FF0000"/>
          <w:sz w:val="24"/>
          <w:szCs w:val="24"/>
          <w:lang w:eastAsia="ru-RU"/>
        </w:rPr>
        <w:t xml:space="preserve"> </w:t>
      </w:r>
      <w:r w:rsidR="005A7FB5" w:rsidRPr="002A7F62">
        <w:rPr>
          <w:rFonts w:ascii="Times New Roman" w:eastAsia="Times New Roman" w:hAnsi="Times New Roman" w:cs="Times New Roman"/>
          <w:b/>
          <w:bCs/>
          <w:color w:val="FF0000"/>
          <w:sz w:val="24"/>
          <w:szCs w:val="24"/>
          <w:lang w:eastAsia="ru-RU"/>
        </w:rPr>
        <w:t>_________</w:t>
      </w:r>
      <w:r w:rsidR="00474034"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в размере ________</w:t>
      </w:r>
      <w:r w:rsidR="00BF12D8" w:rsidRPr="002A7F62">
        <w:rPr>
          <w:rFonts w:ascii="Times New Roman" w:eastAsia="Times New Roman" w:hAnsi="Times New Roman" w:cs="Times New Roman"/>
          <w:iCs/>
          <w:sz w:val="24"/>
          <w:szCs w:val="24"/>
          <w:lang w:eastAsia="ru-RU"/>
        </w:rPr>
        <w:t xml:space="preserve"> </w:t>
      </w:r>
      <w:r w:rsidR="001A46C5" w:rsidRPr="002A7F62">
        <w:rPr>
          <w:rFonts w:ascii="Times New Roman" w:eastAsia="Times New Roman" w:hAnsi="Times New Roman" w:cs="Times New Roman"/>
          <w:iCs/>
          <w:sz w:val="24"/>
          <w:szCs w:val="24"/>
          <w:lang w:eastAsia="ru-RU"/>
        </w:rPr>
        <w:t>(______) рублей ____ копеек, в</w:t>
      </w:r>
      <w:r w:rsidR="009D4E71" w:rsidRPr="002A7F62">
        <w:rPr>
          <w:rFonts w:ascii="Times New Roman" w:eastAsia="Times New Roman" w:hAnsi="Times New Roman" w:cs="Times New Roman"/>
          <w:iCs/>
          <w:sz w:val="24"/>
          <w:szCs w:val="24"/>
          <w:lang w:eastAsia="ru-RU"/>
        </w:rPr>
        <w:t> </w:t>
      </w:r>
      <w:r w:rsidR="001A46C5" w:rsidRPr="002A7F62">
        <w:rPr>
          <w:rFonts w:ascii="Times New Roman" w:eastAsia="Times New Roman" w:hAnsi="Times New Roman" w:cs="Times New Roman"/>
          <w:iCs/>
          <w:sz w:val="24"/>
          <w:szCs w:val="24"/>
          <w:lang w:eastAsia="ru-RU"/>
        </w:rPr>
        <w:t>том числе НДС (__%)</w:t>
      </w:r>
      <w:r w:rsidR="001A46C5"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color w:val="FF0000"/>
          <w:sz w:val="24"/>
          <w:szCs w:val="24"/>
          <w:lang w:eastAsia="ru-RU"/>
        </w:rPr>
        <w:t xml:space="preserve"> </w:t>
      </w:r>
      <w:r w:rsidR="001A46C5"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B667F8">
        <w:rPr>
          <w:rFonts w:ascii="Times New Roman" w:eastAsia="Times New Roman" w:hAnsi="Times New Roman" w:cs="Times New Roman"/>
          <w:iCs/>
          <w:sz w:val="24"/>
          <w:szCs w:val="24"/>
          <w:lang w:eastAsia="ru-RU"/>
        </w:rPr>
        <w:t>Подрядчиком</w:t>
      </w:r>
      <w:r w:rsidR="001A46C5"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p>
    <w:p w14:paraId="506204EF" w14:textId="5B251739"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8</w:t>
      </w:r>
      <w:r w:rsidR="007400B2" w:rsidRPr="002A7F62">
        <w:rPr>
          <w:rFonts w:ascii="Times New Roman" w:eastAsia="Times New Roman" w:hAnsi="Times New Roman" w:cs="Times New Roman"/>
          <w:iCs/>
          <w:sz w:val="24"/>
          <w:szCs w:val="24"/>
          <w:lang w:eastAsia="ru-RU"/>
        </w:rPr>
        <w:t xml:space="preserve">. </w:t>
      </w:r>
      <w:r w:rsidR="00F03226">
        <w:rPr>
          <w:rFonts w:ascii="Times New Roman" w:eastAsia="Times New Roman" w:hAnsi="Times New Roman" w:cs="Times New Roman"/>
          <w:iCs/>
          <w:sz w:val="24"/>
          <w:szCs w:val="24"/>
          <w:lang w:eastAsia="ru-RU"/>
        </w:rPr>
        <w:t>Подрядчику</w:t>
      </w:r>
      <w:r w:rsidR="007400B2" w:rsidRPr="002A7F62">
        <w:rPr>
          <w:rFonts w:ascii="Times New Roman" w:eastAsia="Times New Roman" w:hAnsi="Times New Roman" w:cs="Times New Roman"/>
          <w:iCs/>
          <w:sz w:val="24"/>
          <w:szCs w:val="24"/>
          <w:lang w:eastAsia="ru-RU"/>
        </w:rPr>
        <w:t xml:space="preserve"> начислена неустойка</w:t>
      </w:r>
      <w:r w:rsidR="000602C4" w:rsidRPr="002A7F62">
        <w:rPr>
          <w:rStyle w:val="af8"/>
          <w:rFonts w:ascii="Times New Roman" w:eastAsia="Times New Roman" w:hAnsi="Times New Roman" w:cs="Times New Roman"/>
          <w:iCs/>
          <w:sz w:val="24"/>
          <w:szCs w:val="24"/>
          <w:lang w:eastAsia="ru-RU"/>
        </w:rPr>
        <w:footnoteReference w:id="2"/>
      </w:r>
      <w:r w:rsidR="007400B2" w:rsidRPr="002A7F62">
        <w:rPr>
          <w:rFonts w:ascii="Times New Roman" w:eastAsia="Times New Roman" w:hAnsi="Times New Roman" w:cs="Times New Roman"/>
          <w:iCs/>
          <w:sz w:val="24"/>
          <w:szCs w:val="24"/>
          <w:lang w:eastAsia="ru-RU"/>
        </w:rPr>
        <w:t>:</w:t>
      </w:r>
    </w:p>
    <w:p w14:paraId="5B642781" w14:textId="577B5DAB"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штраф в сумме __________________ руб.;</w:t>
      </w:r>
    </w:p>
    <w:p w14:paraId="2C4C622C" w14:textId="566434FE" w:rsidR="007400B2" w:rsidRPr="002A7F62" w:rsidRDefault="007400B2" w:rsidP="00D55D46">
      <w:pPr>
        <w:pStyle w:val="a4"/>
        <w:numPr>
          <w:ilvl w:val="0"/>
          <w:numId w:val="26"/>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пени в сумме ____________________руб.</w:t>
      </w:r>
    </w:p>
    <w:p w14:paraId="095EF174" w14:textId="5DEC567A" w:rsidR="007400B2" w:rsidRPr="002A7F62" w:rsidRDefault="009D4E71" w:rsidP="00D55D46">
      <w:pPr>
        <w:spacing w:after="0" w:line="240" w:lineRule="auto"/>
        <w:ind w:firstLine="709"/>
        <w:jc w:val="both"/>
        <w:rPr>
          <w:rFonts w:ascii="Times New Roman" w:eastAsia="Times New Roman" w:hAnsi="Times New Roman" w:cs="Times New Roman"/>
          <w:b/>
          <w:bCs/>
          <w:iCs/>
          <w:color w:val="FF0000"/>
          <w:sz w:val="24"/>
          <w:szCs w:val="24"/>
          <w:lang w:eastAsia="ru-RU"/>
        </w:rPr>
      </w:pPr>
      <w:r w:rsidRPr="002A7F62">
        <w:rPr>
          <w:rFonts w:ascii="Times New Roman" w:eastAsia="Times New Roman" w:hAnsi="Times New Roman" w:cs="Times New Roman"/>
          <w:b/>
          <w:bCs/>
          <w:iCs/>
          <w:color w:val="FF0000"/>
          <w:sz w:val="24"/>
          <w:szCs w:val="24"/>
          <w:lang w:eastAsia="ru-RU"/>
        </w:rPr>
        <w:t>ИЛИ</w:t>
      </w:r>
    </w:p>
    <w:p w14:paraId="1A619CD9" w14:textId="3D73E605" w:rsidR="007400B2" w:rsidRPr="002A7F62" w:rsidRDefault="007400B2"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 xml:space="preserve">Неустойка </w:t>
      </w:r>
      <w:r w:rsidR="00F03226">
        <w:rPr>
          <w:rFonts w:ascii="Times New Roman" w:eastAsia="Times New Roman" w:hAnsi="Times New Roman" w:cs="Times New Roman"/>
          <w:iCs/>
          <w:sz w:val="24"/>
          <w:szCs w:val="24"/>
          <w:lang w:eastAsia="ru-RU"/>
        </w:rPr>
        <w:t>Подрядчику</w:t>
      </w:r>
      <w:r w:rsidRPr="002A7F62">
        <w:rPr>
          <w:rFonts w:ascii="Times New Roman" w:eastAsia="Times New Roman" w:hAnsi="Times New Roman" w:cs="Times New Roman"/>
          <w:iCs/>
          <w:sz w:val="24"/>
          <w:szCs w:val="24"/>
          <w:lang w:eastAsia="ru-RU"/>
        </w:rPr>
        <w:t xml:space="preserve"> не начислена.</w:t>
      </w:r>
    </w:p>
    <w:p w14:paraId="182FC8F2" w14:textId="5BC2EA6C" w:rsidR="007400B2" w:rsidRPr="002A7F62" w:rsidRDefault="00126A93"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lastRenderedPageBreak/>
        <w:t>9</w:t>
      </w:r>
      <w:r w:rsidR="007400B2"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 xml:space="preserve">Сумма, подлежащая уплате </w:t>
      </w:r>
      <w:r w:rsidR="00F03226">
        <w:rPr>
          <w:rFonts w:ascii="Times New Roman" w:eastAsia="Times New Roman" w:hAnsi="Times New Roman" w:cs="Times New Roman"/>
          <w:iCs/>
          <w:sz w:val="24"/>
          <w:szCs w:val="24"/>
          <w:lang w:eastAsia="ru-RU"/>
        </w:rPr>
        <w:t>Подрядчику</w:t>
      </w:r>
      <w:r w:rsidR="00A07CE0" w:rsidRPr="002A7F62">
        <w:rPr>
          <w:rFonts w:ascii="Times New Roman" w:eastAsia="Times New Roman" w:hAnsi="Times New Roman" w:cs="Times New Roman"/>
          <w:iCs/>
          <w:sz w:val="24"/>
          <w:szCs w:val="24"/>
          <w:lang w:eastAsia="ru-RU"/>
        </w:rPr>
        <w:t>: _____</w:t>
      </w:r>
      <w:r w:rsidR="00B66FF6" w:rsidRPr="002A7F62">
        <w:rPr>
          <w:rFonts w:ascii="Times New Roman" w:eastAsia="Times New Roman" w:hAnsi="Times New Roman" w:cs="Times New Roman"/>
          <w:iCs/>
          <w:sz w:val="24"/>
          <w:szCs w:val="24"/>
          <w:lang w:eastAsia="ru-RU"/>
        </w:rPr>
        <w:t xml:space="preserve"> </w:t>
      </w:r>
      <w:r w:rsidR="00A07CE0" w:rsidRPr="002A7F62">
        <w:rPr>
          <w:rFonts w:ascii="Times New Roman" w:eastAsia="Times New Roman" w:hAnsi="Times New Roman" w:cs="Times New Roman"/>
          <w:iCs/>
          <w:sz w:val="24"/>
          <w:szCs w:val="24"/>
          <w:lang w:eastAsia="ru-RU"/>
        </w:rPr>
        <w:t>(____) рублей ____ копеек, в том числе НДС (__%)</w:t>
      </w:r>
      <w:r w:rsidR="00A07CE0" w:rsidRPr="002A7F62">
        <w:rPr>
          <w:rFonts w:ascii="Times New Roman" w:eastAsia="Times New Roman" w:hAnsi="Times New Roman" w:cs="Times New Roman"/>
          <w:sz w:val="24"/>
          <w:szCs w:val="24"/>
          <w:lang w:eastAsia="ru-RU"/>
        </w:rPr>
        <w:t xml:space="preserve"> </w:t>
      </w:r>
      <w:r w:rsidR="009D4E71" w:rsidRPr="002A7F62">
        <w:rPr>
          <w:rFonts w:ascii="Times New Roman" w:eastAsia="Times New Roman" w:hAnsi="Times New Roman" w:cs="Times New Roman"/>
          <w:b/>
          <w:bCs/>
          <w:iCs/>
          <w:color w:val="FF0000"/>
          <w:sz w:val="24"/>
          <w:szCs w:val="24"/>
          <w:lang w:eastAsia="ru-RU"/>
        </w:rPr>
        <w:t>ИЛИ</w:t>
      </w:r>
      <w:r w:rsidR="009D4E71"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iCs/>
          <w:sz w:val="24"/>
          <w:szCs w:val="24"/>
          <w:lang w:eastAsia="ru-RU"/>
        </w:rPr>
        <w:t xml:space="preserve">НДС не облагается в связи с применением </w:t>
      </w:r>
      <w:r w:rsidR="00B667F8">
        <w:rPr>
          <w:rFonts w:ascii="Times New Roman" w:eastAsia="Times New Roman" w:hAnsi="Times New Roman" w:cs="Times New Roman"/>
          <w:iCs/>
          <w:sz w:val="24"/>
          <w:szCs w:val="24"/>
          <w:lang w:eastAsia="ru-RU"/>
        </w:rPr>
        <w:t>Подрядчиком</w:t>
      </w:r>
      <w:r w:rsidR="00A07CE0" w:rsidRPr="002A7F62">
        <w:rPr>
          <w:rFonts w:ascii="Times New Roman" w:eastAsia="Times New Roman" w:hAnsi="Times New Roman" w:cs="Times New Roman"/>
          <w:iCs/>
          <w:sz w:val="24"/>
          <w:szCs w:val="24"/>
          <w:lang w:eastAsia="ru-RU"/>
        </w:rPr>
        <w:t xml:space="preserve"> упрощенной системы налогообложения на основании ст. 346.11 НК РФ.</w:t>
      </w:r>
    </w:p>
    <w:p w14:paraId="339F9447" w14:textId="254DC2AF"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1</w:t>
      </w:r>
      <w:r w:rsidR="00126A93" w:rsidRPr="002A7F62">
        <w:rPr>
          <w:rFonts w:ascii="Times New Roman" w:eastAsia="Times New Roman" w:hAnsi="Times New Roman" w:cs="Times New Roman"/>
          <w:iCs/>
          <w:sz w:val="24"/>
          <w:szCs w:val="24"/>
          <w:lang w:eastAsia="ru-RU"/>
        </w:rPr>
        <w:t>0</w:t>
      </w:r>
      <w:r w:rsidRPr="002A7F62">
        <w:rPr>
          <w:rFonts w:ascii="Times New Roman" w:eastAsia="Times New Roman" w:hAnsi="Times New Roman" w:cs="Times New Roman"/>
          <w:iCs/>
          <w:sz w:val="24"/>
          <w:szCs w:val="24"/>
          <w:lang w:eastAsia="ru-RU"/>
        </w:rPr>
        <w:t xml:space="preserve">. Дополнительные </w:t>
      </w:r>
      <w:r w:rsidR="00872BC8" w:rsidRPr="002A7F62">
        <w:rPr>
          <w:rFonts w:ascii="Times New Roman" w:eastAsia="Times New Roman" w:hAnsi="Times New Roman" w:cs="Times New Roman"/>
          <w:iCs/>
          <w:sz w:val="24"/>
          <w:szCs w:val="24"/>
          <w:lang w:eastAsia="ru-RU"/>
        </w:rPr>
        <w:t>сведения</w:t>
      </w:r>
      <w:r w:rsidRPr="002A7F62">
        <w:rPr>
          <w:rFonts w:ascii="Times New Roman" w:eastAsia="Times New Roman" w:hAnsi="Times New Roman" w:cs="Times New Roman"/>
          <w:iCs/>
          <w:sz w:val="24"/>
          <w:szCs w:val="24"/>
          <w:lang w:eastAsia="ru-RU"/>
        </w:rPr>
        <w:t>:</w:t>
      </w:r>
    </w:p>
    <w:p w14:paraId="1DAD744E" w14:textId="774632B8"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2A7F62" w:rsidRDefault="0095657B" w:rsidP="00D55D46">
      <w:pPr>
        <w:spacing w:after="0" w:line="240" w:lineRule="auto"/>
        <w:ind w:firstLine="709"/>
        <w:jc w:val="both"/>
        <w:rPr>
          <w:rFonts w:ascii="Times New Roman" w:eastAsia="Times New Roman" w:hAnsi="Times New Roman" w:cs="Times New Roman"/>
          <w:iCs/>
          <w:sz w:val="24"/>
          <w:szCs w:val="24"/>
          <w:lang w:eastAsia="ru-RU"/>
        </w:rPr>
      </w:pPr>
      <w:r w:rsidRPr="002A7F62">
        <w:rPr>
          <w:rFonts w:ascii="Times New Roman" w:eastAsia="Times New Roman" w:hAnsi="Times New Roman" w:cs="Times New Roman"/>
          <w:iCs/>
          <w:sz w:val="24"/>
          <w:szCs w:val="24"/>
          <w:lang w:eastAsia="ru-RU"/>
        </w:rPr>
        <w:t>___________________________________________________.</w:t>
      </w:r>
    </w:p>
    <w:p w14:paraId="3255AA40" w14:textId="2FB3AEE1" w:rsidR="00A07CE0" w:rsidRPr="002A7F62" w:rsidRDefault="007400B2"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1</w:t>
      </w:r>
      <w:r w:rsidR="00126A93" w:rsidRPr="002A7F62">
        <w:rPr>
          <w:rFonts w:ascii="Times New Roman" w:eastAsia="Times New Roman" w:hAnsi="Times New Roman" w:cs="Times New Roman"/>
          <w:sz w:val="24"/>
          <w:szCs w:val="24"/>
          <w:lang w:eastAsia="ru-RU"/>
        </w:rPr>
        <w:t>1</w:t>
      </w:r>
      <w:r w:rsidRPr="002A7F62">
        <w:rPr>
          <w:rFonts w:ascii="Times New Roman" w:eastAsia="Times New Roman" w:hAnsi="Times New Roman" w:cs="Times New Roman"/>
          <w:sz w:val="24"/>
          <w:szCs w:val="24"/>
          <w:lang w:eastAsia="ru-RU"/>
        </w:rPr>
        <w:t xml:space="preserve">. </w:t>
      </w:r>
      <w:r w:rsidR="00A07CE0" w:rsidRPr="002A7F62">
        <w:rPr>
          <w:rFonts w:ascii="Times New Roman" w:eastAsia="Times New Roman" w:hAnsi="Times New Roman" w:cs="Times New Roman"/>
          <w:sz w:val="24"/>
          <w:szCs w:val="24"/>
          <w:lang w:eastAsia="ru-RU"/>
        </w:rPr>
        <w:t>Акт составлен в 2 (</w:t>
      </w:r>
      <w:r w:rsidR="00B66FF6" w:rsidRPr="002A7F62">
        <w:rPr>
          <w:rFonts w:ascii="Times New Roman" w:eastAsia="Times New Roman" w:hAnsi="Times New Roman" w:cs="Times New Roman"/>
          <w:sz w:val="24"/>
          <w:szCs w:val="24"/>
          <w:lang w:eastAsia="ru-RU"/>
        </w:rPr>
        <w:t>Д</w:t>
      </w:r>
      <w:r w:rsidR="00A07CE0" w:rsidRPr="002A7F62">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2A7F62">
        <w:rPr>
          <w:rFonts w:ascii="Times New Roman" w:eastAsia="Times New Roman" w:hAnsi="Times New Roman" w:cs="Times New Roman"/>
          <w:sz w:val="24"/>
          <w:szCs w:val="24"/>
          <w:lang w:eastAsia="ru-RU"/>
        </w:rPr>
        <w:t>1 (О</w:t>
      </w:r>
      <w:r w:rsidR="00A07CE0" w:rsidRPr="002A7F62">
        <w:rPr>
          <w:rFonts w:ascii="Times New Roman" w:eastAsia="Times New Roman" w:hAnsi="Times New Roman" w:cs="Times New Roman"/>
          <w:sz w:val="24"/>
          <w:szCs w:val="24"/>
          <w:lang w:eastAsia="ru-RU"/>
        </w:rPr>
        <w:t>дному</w:t>
      </w:r>
      <w:r w:rsidR="00B66FF6" w:rsidRPr="002A7F62">
        <w:rPr>
          <w:rFonts w:ascii="Times New Roman" w:eastAsia="Times New Roman" w:hAnsi="Times New Roman" w:cs="Times New Roman"/>
          <w:sz w:val="24"/>
          <w:szCs w:val="24"/>
          <w:lang w:eastAsia="ru-RU"/>
        </w:rPr>
        <w:t>)</w:t>
      </w:r>
      <w:r w:rsidR="00A07CE0" w:rsidRPr="002A7F62">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2A7F62" w:rsidRDefault="00A07CE0" w:rsidP="00D55D46">
      <w:pPr>
        <w:shd w:val="clear" w:color="auto" w:fill="FFFFFF"/>
        <w:spacing w:after="0" w:line="240" w:lineRule="auto"/>
        <w:ind w:firstLine="709"/>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2A7F62"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Заказчик:</w:t>
            </w:r>
          </w:p>
          <w:p w14:paraId="7FDE00DA" w14:textId="0A9358B2"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723C2AE6"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783765E5"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004CF6C9"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2F1EDCF4" w14:textId="7777777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16272F64" w:rsidR="00A07CE0" w:rsidRPr="002A7F62" w:rsidRDefault="00B667F8"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A07CE0" w:rsidRPr="002A7F62">
              <w:rPr>
                <w:rFonts w:ascii="Times New Roman" w:eastAsia="Times New Roman" w:hAnsi="Times New Roman" w:cs="Times New Roman"/>
                <w:sz w:val="24"/>
                <w:szCs w:val="24"/>
                <w:lang w:eastAsia="ru-RU"/>
              </w:rPr>
              <w:t>:</w:t>
            </w:r>
          </w:p>
          <w:p w14:paraId="0BB8C976"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Наименование организации</w:t>
            </w:r>
          </w:p>
          <w:p w14:paraId="4B1578CD" w14:textId="77777777" w:rsidR="006931DA" w:rsidRPr="002A7F62" w:rsidRDefault="006931DA"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61B58CFD"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____________________/___________/ </w:t>
            </w:r>
          </w:p>
          <w:p w14:paraId="0CEEAEAA" w14:textId="77777777"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М.П. </w:t>
            </w:r>
          </w:p>
          <w:p w14:paraId="7167B562" w14:textId="6B5A8F87" w:rsidR="00B66FF6"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 xml:space="preserve">Дата подписания Акта </w:t>
            </w:r>
            <w:r w:rsidR="00B667F8">
              <w:rPr>
                <w:rFonts w:ascii="Times New Roman" w:eastAsia="Times New Roman" w:hAnsi="Times New Roman" w:cs="Times New Roman"/>
                <w:sz w:val="24"/>
                <w:szCs w:val="24"/>
                <w:lang w:eastAsia="ru-RU"/>
              </w:rPr>
              <w:t>Подрядчиком</w:t>
            </w:r>
            <w:r w:rsidRPr="002A7F62">
              <w:rPr>
                <w:rFonts w:ascii="Times New Roman" w:eastAsia="Times New Roman" w:hAnsi="Times New Roman" w:cs="Times New Roman"/>
                <w:sz w:val="24"/>
                <w:szCs w:val="24"/>
                <w:lang w:eastAsia="ru-RU"/>
              </w:rPr>
              <w:t>:</w:t>
            </w:r>
          </w:p>
          <w:p w14:paraId="3BAF60B0" w14:textId="214D6BD5" w:rsidR="00A07CE0" w:rsidRPr="002A7F62" w:rsidRDefault="00A07CE0" w:rsidP="00D55D4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2A7F62">
              <w:rPr>
                <w:rFonts w:ascii="Times New Roman" w:eastAsia="Times New Roman" w:hAnsi="Times New Roman" w:cs="Times New Roman"/>
                <w:sz w:val="24"/>
                <w:szCs w:val="24"/>
                <w:lang w:eastAsia="ru-RU"/>
              </w:rPr>
              <w:t>«____» ________20___ г.</w:t>
            </w:r>
          </w:p>
        </w:tc>
      </w:tr>
    </w:tbl>
    <w:p w14:paraId="3F36B2B3" w14:textId="32A65D66" w:rsidR="00A07CE0" w:rsidRDefault="00A07CE0" w:rsidP="00D55D46">
      <w:pPr>
        <w:spacing w:after="0" w:line="240" w:lineRule="auto"/>
        <w:jc w:val="both"/>
        <w:rPr>
          <w:rFonts w:ascii="Times New Roman" w:eastAsia="Times New Roman" w:hAnsi="Times New Roman" w:cs="Times New Roman"/>
          <w:b/>
          <w:sz w:val="24"/>
          <w:szCs w:val="24"/>
          <w:lang w:eastAsia="ru-RU"/>
        </w:rPr>
      </w:pPr>
    </w:p>
    <w:p w14:paraId="3B67E5B7" w14:textId="77777777" w:rsidR="001E5005" w:rsidRPr="002A7F62" w:rsidRDefault="001E5005" w:rsidP="00D55D46">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2A7F62" w:rsidRDefault="00B66FF6" w:rsidP="00D55D46">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Pr="002A7F62" w:rsidRDefault="00A07CE0" w:rsidP="00D55D46">
      <w:pPr>
        <w:spacing w:after="0" w:line="240" w:lineRule="auto"/>
        <w:jc w:val="center"/>
        <w:rPr>
          <w:rFonts w:ascii="Times New Roman" w:eastAsia="Times New Roman" w:hAnsi="Times New Roman" w:cs="Times New Roman"/>
          <w:b/>
          <w:sz w:val="24"/>
          <w:szCs w:val="24"/>
          <w:lang w:eastAsia="ru-RU"/>
        </w:rPr>
      </w:pPr>
      <w:r w:rsidRPr="002A7F62">
        <w:rPr>
          <w:rFonts w:ascii="Times New Roman" w:eastAsia="Times New Roman" w:hAnsi="Times New Roman" w:cs="Times New Roman"/>
          <w:b/>
          <w:sz w:val="24"/>
          <w:szCs w:val="24"/>
          <w:lang w:eastAsia="ru-RU"/>
        </w:rPr>
        <w:t>Форму акта согласовываем:</w:t>
      </w:r>
    </w:p>
    <w:p w14:paraId="4446A7BE" w14:textId="77777777" w:rsidR="006931DA" w:rsidRPr="002A7F62" w:rsidRDefault="006931DA" w:rsidP="00D55D4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931DA" w:rsidRPr="002A7F62" w14:paraId="5032FD92" w14:textId="77777777" w:rsidTr="00726F29">
        <w:tc>
          <w:tcPr>
            <w:tcW w:w="4950" w:type="dxa"/>
            <w:shd w:val="clear" w:color="auto" w:fill="FFFFFF"/>
          </w:tcPr>
          <w:p w14:paraId="47257A84" w14:textId="77777777"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Заказчик</w:t>
            </w:r>
          </w:p>
          <w:p w14:paraId="03DA0089" w14:textId="5C677008" w:rsidR="006931DA" w:rsidRPr="002A7F62" w:rsidRDefault="006931DA" w:rsidP="00D55D46">
            <w:pPr>
              <w:keepLines/>
              <w:widowControl w:val="0"/>
              <w:suppressLineNumbers/>
              <w:suppressAutoHyphens/>
              <w:spacing w:after="0" w:line="240" w:lineRule="auto"/>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АНО «</w:t>
            </w:r>
            <w:r w:rsidR="00126A93" w:rsidRPr="002A7F62">
              <w:rPr>
                <w:rFonts w:ascii="Times New Roman" w:eastAsia="Times New Roman" w:hAnsi="Times New Roman" w:cs="Times New Roman"/>
                <w:b/>
                <w:bCs/>
                <w:color w:val="FF0000"/>
                <w:sz w:val="24"/>
                <w:szCs w:val="24"/>
                <w:lang w:eastAsia="ru-RU"/>
              </w:rPr>
              <w:t>Кинопарк</w:t>
            </w:r>
            <w:r w:rsidRPr="002A7F62">
              <w:rPr>
                <w:rFonts w:ascii="Times New Roman" w:eastAsia="Times New Roman" w:hAnsi="Times New Roman" w:cs="Times New Roman"/>
                <w:b/>
                <w:bCs/>
                <w:color w:val="FF0000"/>
                <w:sz w:val="24"/>
                <w:szCs w:val="24"/>
                <w:lang w:eastAsia="ru-RU"/>
              </w:rPr>
              <w:t>»</w:t>
            </w:r>
          </w:p>
          <w:p w14:paraId="5D532E6E"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bCs/>
                <w:color w:val="FF0000"/>
                <w:sz w:val="24"/>
                <w:szCs w:val="24"/>
                <w:lang w:eastAsia="ru-RU"/>
              </w:rPr>
            </w:pPr>
            <w:r w:rsidRPr="002A7F62">
              <w:rPr>
                <w:rFonts w:ascii="Times New Roman" w:eastAsia="Times New Roman" w:hAnsi="Times New Roman" w:cs="Times New Roman"/>
                <w:b/>
                <w:bCs/>
                <w:color w:val="FF0000"/>
                <w:sz w:val="24"/>
                <w:szCs w:val="24"/>
                <w:lang w:eastAsia="ru-RU"/>
              </w:rPr>
              <w:t>Должность</w:t>
            </w:r>
          </w:p>
          <w:p w14:paraId="5B2927AC"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2A7F62" w:rsidRDefault="006931DA" w:rsidP="00D55D46">
            <w:pPr>
              <w:shd w:val="clear" w:color="auto" w:fill="FFFFFF"/>
              <w:spacing w:after="0" w:line="240" w:lineRule="auto"/>
              <w:rPr>
                <w:rFonts w:ascii="Times New Roman" w:eastAsia="Times New Roman" w:hAnsi="Times New Roman" w:cs="Times New Roman"/>
                <w:b/>
                <w:bCs/>
                <w:sz w:val="24"/>
                <w:szCs w:val="24"/>
                <w:lang w:eastAsia="ru-RU"/>
              </w:rPr>
            </w:pPr>
            <w:r w:rsidRPr="002A7F62">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4EA3C26" w:rsidR="006931DA" w:rsidRPr="002A7F62" w:rsidRDefault="00B667F8" w:rsidP="00D55D46">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Подрядчик</w:t>
            </w:r>
          </w:p>
          <w:p w14:paraId="2DF5A6FD" w14:textId="77777777" w:rsidR="006931DA" w:rsidRPr="002A7F62" w:rsidRDefault="006931DA" w:rsidP="00D55D46">
            <w:pPr>
              <w:shd w:val="clear" w:color="auto" w:fill="FFFFFF"/>
              <w:spacing w:after="0" w:line="240" w:lineRule="auto"/>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Наименование организации</w:t>
            </w:r>
          </w:p>
          <w:p w14:paraId="4413F8B9" w14:textId="77777777" w:rsidR="006931DA" w:rsidRPr="002A7F62" w:rsidRDefault="006931DA" w:rsidP="00D55D46">
            <w:pPr>
              <w:shd w:val="clear" w:color="auto" w:fill="FFFFFF"/>
              <w:spacing w:after="0" w:line="240" w:lineRule="auto"/>
              <w:jc w:val="both"/>
              <w:rPr>
                <w:rFonts w:ascii="Times New Roman" w:eastAsia="Times New Roman" w:hAnsi="Times New Roman" w:cs="Times New Roman"/>
                <w:b/>
                <w:color w:val="FF0000"/>
                <w:sz w:val="24"/>
                <w:szCs w:val="24"/>
                <w:lang w:eastAsia="ru-RU"/>
              </w:rPr>
            </w:pPr>
            <w:r w:rsidRPr="002A7F62">
              <w:rPr>
                <w:rFonts w:ascii="Times New Roman" w:eastAsia="Times New Roman" w:hAnsi="Times New Roman" w:cs="Times New Roman"/>
                <w:b/>
                <w:color w:val="FF0000"/>
                <w:sz w:val="24"/>
                <w:szCs w:val="24"/>
                <w:lang w:eastAsia="ru-RU"/>
              </w:rPr>
              <w:t>Должность</w:t>
            </w:r>
          </w:p>
          <w:p w14:paraId="4D39AF9E"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_________________/______________</w:t>
            </w:r>
            <w:r w:rsidRPr="002A7F62">
              <w:rPr>
                <w:rFonts w:ascii="Times New Roman" w:eastAsia="Times New Roman" w:hAnsi="Times New Roman" w:cs="Times New Roman"/>
                <w:b/>
                <w:bCs/>
                <w:sz w:val="24"/>
                <w:szCs w:val="24"/>
                <w:lang w:eastAsia="ru-RU"/>
              </w:rPr>
              <w:t>/</w:t>
            </w:r>
            <w:r w:rsidRPr="002A7F62">
              <w:rPr>
                <w:rFonts w:ascii="Times New Roman" w:eastAsia="Times New Roman" w:hAnsi="Times New Roman" w:cs="Times New Roman"/>
                <w:bCs/>
                <w:sz w:val="24"/>
                <w:szCs w:val="24"/>
                <w:lang w:eastAsia="ru-RU"/>
              </w:rPr>
              <w:t xml:space="preserve"> </w:t>
            </w:r>
          </w:p>
          <w:p w14:paraId="7C0E1900"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r w:rsidRPr="002A7F62">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2A7F62" w:rsidRDefault="006931DA" w:rsidP="00D55D46">
            <w:pPr>
              <w:shd w:val="clear" w:color="auto" w:fill="FFFFFF"/>
              <w:spacing w:after="0" w:line="240" w:lineRule="auto"/>
              <w:rPr>
                <w:rFonts w:ascii="Times New Roman" w:eastAsia="Times New Roman" w:hAnsi="Times New Roman" w:cs="Times New Roman"/>
                <w:bCs/>
                <w:sz w:val="24"/>
                <w:szCs w:val="24"/>
                <w:lang w:eastAsia="ru-RU"/>
              </w:rPr>
            </w:pPr>
          </w:p>
        </w:tc>
      </w:tr>
    </w:tbl>
    <w:p w14:paraId="58EBA635" w14:textId="4262F8C7" w:rsidR="00A07CE0" w:rsidRPr="002A7F62" w:rsidRDefault="00A07CE0" w:rsidP="001E5005">
      <w:pPr>
        <w:spacing w:after="0" w:line="240" w:lineRule="auto"/>
        <w:jc w:val="both"/>
        <w:rPr>
          <w:rFonts w:ascii="Times New Roman" w:eastAsia="Calibri" w:hAnsi="Times New Roman" w:cs="Times New Roman"/>
          <w:sz w:val="24"/>
          <w:szCs w:val="24"/>
        </w:rPr>
      </w:pPr>
    </w:p>
    <w:sectPr w:rsidR="00A07CE0" w:rsidRPr="002A7F62" w:rsidSect="00237C92">
      <w:headerReference w:type="first" r:id="rId15"/>
      <w:pgSz w:w="11906" w:h="16838"/>
      <w:pgMar w:top="1134" w:right="851" w:bottom="1134" w:left="1418"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2" w:author="Шукаль Екатерина" w:date="2025-12-03T16:41:00Z" w:initials="ШЕ">
    <w:p w14:paraId="23186855" w14:textId="77777777" w:rsidR="0004685A" w:rsidRDefault="0004685A">
      <w:pPr>
        <w:pStyle w:val="ae"/>
      </w:pPr>
      <w:r>
        <w:rPr>
          <w:rStyle w:val="ad"/>
        </w:rPr>
        <w:annotationRef/>
      </w:r>
      <w:r>
        <w:t>Прописать порядок взаимодействия между подрядчиком и заказчиком;</w:t>
      </w:r>
    </w:p>
    <w:p w14:paraId="14B8CB0B" w14:textId="352827B5" w:rsidR="0004685A" w:rsidRPr="00A4430A" w:rsidRDefault="0004685A">
      <w:pPr>
        <w:pStyle w:val="ae"/>
      </w:pPr>
      <w:r>
        <w:t>Дополнить условием о том, что подрядчик выполняе</w:t>
      </w:r>
      <w:r w:rsidR="005159DF">
        <w:t xml:space="preserve"> </w:t>
      </w:r>
      <w:r w:rsidR="00A95F27">
        <w:t xml:space="preserve"> </w:t>
      </w:r>
      <w:r>
        <w:t xml:space="preserve">т работы своими силами и за свой счет, включая все необходимое оборудование, материалы и иные средства, необходимые для выполнения работ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B8CB0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B8CB0B" w16cid:durableId="2CDAE6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F9CBB" w14:textId="77777777" w:rsidR="0016510F" w:rsidRDefault="0016510F">
      <w:pPr>
        <w:spacing w:after="0" w:line="240" w:lineRule="auto"/>
      </w:pPr>
      <w:r>
        <w:separator/>
      </w:r>
    </w:p>
    <w:p w14:paraId="1C0C6D5B" w14:textId="77777777" w:rsidR="0016510F" w:rsidRDefault="0016510F"/>
  </w:endnote>
  <w:endnote w:type="continuationSeparator" w:id="0">
    <w:p w14:paraId="61ED89B9" w14:textId="77777777" w:rsidR="0016510F" w:rsidRDefault="0016510F">
      <w:pPr>
        <w:spacing w:after="0" w:line="240" w:lineRule="auto"/>
      </w:pPr>
      <w:r>
        <w:continuationSeparator/>
      </w:r>
    </w:p>
    <w:p w14:paraId="70C97424" w14:textId="77777777" w:rsidR="0016510F" w:rsidRDefault="0016510F"/>
  </w:endnote>
  <w:endnote w:type="continuationNotice" w:id="1">
    <w:p w14:paraId="0004A760" w14:textId="77777777" w:rsidR="0016510F" w:rsidRDefault="0016510F">
      <w:pPr>
        <w:spacing w:after="0" w:line="240" w:lineRule="auto"/>
      </w:pPr>
    </w:p>
    <w:p w14:paraId="4D95AFD1" w14:textId="77777777" w:rsidR="0016510F" w:rsidRDefault="00165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B0C54" w14:textId="579B6CDB" w:rsidR="0004685A" w:rsidRDefault="0004685A" w:rsidP="0049552C">
    <w:pPr>
      <w:pStyle w:val="a8"/>
      <w:framePr w:wrap="none"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14:paraId="4134DD97" w14:textId="77777777" w:rsidR="0004685A" w:rsidRDefault="0004685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99EBA" w14:textId="77777777" w:rsidR="0016510F" w:rsidRDefault="0016510F">
      <w:pPr>
        <w:spacing w:after="0" w:line="240" w:lineRule="auto"/>
      </w:pPr>
      <w:r>
        <w:separator/>
      </w:r>
    </w:p>
    <w:p w14:paraId="11BAE56B" w14:textId="77777777" w:rsidR="0016510F" w:rsidRDefault="0016510F"/>
  </w:footnote>
  <w:footnote w:type="continuationSeparator" w:id="0">
    <w:p w14:paraId="7B63AAF1" w14:textId="77777777" w:rsidR="0016510F" w:rsidRDefault="0016510F">
      <w:pPr>
        <w:spacing w:after="0" w:line="240" w:lineRule="auto"/>
      </w:pPr>
      <w:r>
        <w:continuationSeparator/>
      </w:r>
    </w:p>
    <w:p w14:paraId="39A1DC02" w14:textId="77777777" w:rsidR="0016510F" w:rsidRDefault="0016510F"/>
  </w:footnote>
  <w:footnote w:type="continuationNotice" w:id="1">
    <w:p w14:paraId="445FE9BF" w14:textId="77777777" w:rsidR="0016510F" w:rsidRDefault="0016510F">
      <w:pPr>
        <w:spacing w:after="0" w:line="240" w:lineRule="auto"/>
      </w:pPr>
    </w:p>
    <w:p w14:paraId="2E972220" w14:textId="77777777" w:rsidR="0016510F" w:rsidRDefault="0016510F"/>
  </w:footnote>
  <w:footnote w:id="2">
    <w:p w14:paraId="19612A90" w14:textId="6172938B" w:rsidR="0004685A" w:rsidRDefault="0004685A">
      <w:pPr>
        <w:pStyle w:val="af5"/>
      </w:pPr>
      <w:r>
        <w:rPr>
          <w:rStyle w:val="af8"/>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434918"/>
      <w:docPartObj>
        <w:docPartGallery w:val="Page Numbers (Top of Page)"/>
        <w:docPartUnique/>
      </w:docPartObj>
    </w:sdtPr>
    <w:sdtEndPr>
      <w:rPr>
        <w:rFonts w:ascii="Times New Roman" w:hAnsi="Times New Roman" w:cs="Times New Roman"/>
      </w:rPr>
    </w:sdtEndPr>
    <w:sdtContent>
      <w:p w14:paraId="011AB7D8" w14:textId="09096BF9" w:rsidR="0004685A" w:rsidRPr="00DB0CC9" w:rsidRDefault="0004685A">
        <w:pPr>
          <w:pStyle w:val="ab"/>
          <w:jc w:val="center"/>
          <w:rPr>
            <w:rFonts w:ascii="Times New Roman" w:hAnsi="Times New Roman" w:cs="Times New Roman"/>
          </w:rPr>
        </w:pPr>
        <w:r w:rsidRPr="00DB0CC9">
          <w:rPr>
            <w:rFonts w:ascii="Times New Roman" w:hAnsi="Times New Roman" w:cs="Times New Roman"/>
          </w:rPr>
          <w:fldChar w:fldCharType="begin"/>
        </w:r>
        <w:r w:rsidRPr="00DB0CC9">
          <w:rPr>
            <w:rFonts w:ascii="Times New Roman" w:hAnsi="Times New Roman" w:cs="Times New Roman"/>
          </w:rPr>
          <w:instrText>PAGE   \* MERGEFORMAT</w:instrText>
        </w:r>
        <w:r w:rsidRPr="00DB0CC9">
          <w:rPr>
            <w:rFonts w:ascii="Times New Roman" w:hAnsi="Times New Roman" w:cs="Times New Roman"/>
          </w:rPr>
          <w:fldChar w:fldCharType="separate"/>
        </w:r>
        <w:r>
          <w:rPr>
            <w:rFonts w:ascii="Times New Roman" w:hAnsi="Times New Roman" w:cs="Times New Roman"/>
            <w:noProof/>
          </w:rPr>
          <w:t>39</w:t>
        </w:r>
        <w:r w:rsidRPr="00DB0CC9">
          <w:rPr>
            <w:rFonts w:ascii="Times New Roman" w:hAnsi="Times New Roman" w:cs="Times New Roman"/>
          </w:rPr>
          <w:fldChar w:fldCharType="end"/>
        </w:r>
      </w:p>
    </w:sdtContent>
  </w:sdt>
  <w:p w14:paraId="1596C73A" w14:textId="77777777" w:rsidR="0004685A" w:rsidRDefault="0004685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B0A1" w14:textId="77777777" w:rsidR="0004685A" w:rsidRDefault="0004685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DAFBB" w14:textId="77777777" w:rsidR="0004685A" w:rsidRDefault="0004685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63E5BEE"/>
    <w:lvl w:ilvl="0">
      <w:start w:val="1"/>
      <w:numFmt w:val="decimal"/>
      <w:lvlText w:val="%1."/>
      <w:lvlJc w:val="left"/>
      <w:pPr>
        <w:tabs>
          <w:tab w:val="num" w:pos="360"/>
        </w:tabs>
        <w:ind w:left="720" w:hanging="360"/>
      </w:pPr>
      <w:rPr>
        <w:color w:val="000000"/>
      </w:rPr>
    </w:lvl>
    <w:lvl w:ilvl="1">
      <w:start w:val="1"/>
      <w:numFmt w:val="lowerLetter"/>
      <w:lvlText w:val="%2."/>
      <w:lvlJc w:val="left"/>
      <w:pPr>
        <w:tabs>
          <w:tab w:val="num" w:pos="1080"/>
        </w:tabs>
        <w:ind w:left="1440" w:hanging="360"/>
      </w:pPr>
      <w:rPr>
        <w:color w:val="000000"/>
      </w:rPr>
    </w:lvl>
    <w:lvl w:ilvl="2">
      <w:start w:val="1"/>
      <w:numFmt w:val="lowerRoman"/>
      <w:lvlText w:val="%3."/>
      <w:lvlJc w:val="right"/>
      <w:pPr>
        <w:tabs>
          <w:tab w:val="num" w:pos="1980"/>
        </w:tabs>
        <w:ind w:left="2160" w:hanging="180"/>
      </w:pPr>
      <w:rPr>
        <w:color w:val="000000"/>
      </w:rPr>
    </w:lvl>
    <w:lvl w:ilvl="3">
      <w:start w:val="1"/>
      <w:numFmt w:val="decimal"/>
      <w:lvlText w:val="%4."/>
      <w:lvlJc w:val="left"/>
      <w:pPr>
        <w:tabs>
          <w:tab w:val="num" w:pos="1984"/>
        </w:tabs>
        <w:ind w:left="2344" w:hanging="360"/>
      </w:pPr>
      <w:rPr>
        <w:color w:val="000000"/>
      </w:rPr>
    </w:lvl>
    <w:lvl w:ilvl="4">
      <w:start w:val="1"/>
      <w:numFmt w:val="lowerLetter"/>
      <w:lvlText w:val="%5."/>
      <w:lvlJc w:val="left"/>
      <w:pPr>
        <w:tabs>
          <w:tab w:val="num" w:pos="3240"/>
        </w:tabs>
        <w:ind w:left="3600" w:hanging="360"/>
      </w:pPr>
      <w:rPr>
        <w:color w:val="000000"/>
      </w:rPr>
    </w:lvl>
    <w:lvl w:ilvl="5">
      <w:start w:val="1"/>
      <w:numFmt w:val="lowerRoman"/>
      <w:lvlText w:val="%6."/>
      <w:lvlJc w:val="right"/>
      <w:pPr>
        <w:tabs>
          <w:tab w:val="num" w:pos="4140"/>
        </w:tabs>
        <w:ind w:left="4320" w:hanging="180"/>
      </w:pPr>
      <w:rPr>
        <w:color w:val="000000"/>
      </w:rPr>
    </w:lvl>
    <w:lvl w:ilvl="6">
      <w:start w:val="1"/>
      <w:numFmt w:val="decimal"/>
      <w:lvlText w:val="%7."/>
      <w:lvlJc w:val="left"/>
      <w:pPr>
        <w:tabs>
          <w:tab w:val="num" w:pos="4680"/>
        </w:tabs>
        <w:ind w:left="5040" w:hanging="360"/>
      </w:pPr>
      <w:rPr>
        <w:color w:val="000000"/>
      </w:rPr>
    </w:lvl>
    <w:lvl w:ilvl="7">
      <w:start w:val="1"/>
      <w:numFmt w:val="lowerLetter"/>
      <w:lvlText w:val="%8."/>
      <w:lvlJc w:val="left"/>
      <w:pPr>
        <w:tabs>
          <w:tab w:val="num" w:pos="5400"/>
        </w:tabs>
        <w:ind w:left="5760" w:hanging="360"/>
      </w:pPr>
      <w:rPr>
        <w:color w:val="000000"/>
      </w:rPr>
    </w:lvl>
    <w:lvl w:ilvl="8">
      <w:start w:val="1"/>
      <w:numFmt w:val="lowerRoman"/>
      <w:lvlText w:val="%9."/>
      <w:lvlJc w:val="right"/>
      <w:pPr>
        <w:tabs>
          <w:tab w:val="num" w:pos="6300"/>
        </w:tabs>
        <w:ind w:left="6480" w:hanging="180"/>
      </w:pPr>
      <w:rPr>
        <w:color w:val="000000"/>
      </w:rPr>
    </w:lvl>
  </w:abstractNum>
  <w:abstractNum w:abstractNumId="1"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667B5A"/>
    <w:multiLevelType w:val="hybridMultilevel"/>
    <w:tmpl w:val="166EE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3603A25"/>
    <w:multiLevelType w:val="multilevel"/>
    <w:tmpl w:val="1FC081A8"/>
    <w:lvl w:ilvl="0">
      <w:start w:val="2"/>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5" w15:restartNumberingAfterBreak="0">
    <w:nsid w:val="07D06CA7"/>
    <w:multiLevelType w:val="multilevel"/>
    <w:tmpl w:val="44107C02"/>
    <w:lvl w:ilvl="0">
      <w:start w:val="2"/>
      <w:numFmt w:val="decimal"/>
      <w:lvlText w:val="%1."/>
      <w:lvlJc w:val="left"/>
      <w:pPr>
        <w:ind w:left="360" w:hanging="360"/>
      </w:pPr>
      <w:rPr>
        <w:rFonts w:hint="default"/>
      </w:rPr>
    </w:lvl>
    <w:lvl w:ilvl="1">
      <w:start w:val="2"/>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6"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92C7B69"/>
    <w:multiLevelType w:val="multilevel"/>
    <w:tmpl w:val="90A206B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0F7B58"/>
    <w:multiLevelType w:val="hybridMultilevel"/>
    <w:tmpl w:val="FA901E12"/>
    <w:lvl w:ilvl="0" w:tplc="F160A96C">
      <w:start w:val="1"/>
      <w:numFmt w:val="decimal"/>
      <w:suff w:val="space"/>
      <w:lvlText w:val="%1."/>
      <w:lvlJc w:val="left"/>
      <w:pPr>
        <w:ind w:left="1211" w:hanging="360"/>
      </w:pPr>
      <w:rPr>
        <w:rFonts w:cs="Times New Roman" w:hint="default"/>
        <w:b w:val="0"/>
        <w:bCs w:val="0"/>
        <w:i w:val="0"/>
        <w:color w:val="auto"/>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 w15:restartNumberingAfterBreak="0">
    <w:nsid w:val="0EC604D3"/>
    <w:multiLevelType w:val="multilevel"/>
    <w:tmpl w:val="B1160474"/>
    <w:lvl w:ilvl="0">
      <w:start w:val="2"/>
      <w:numFmt w:val="decimal"/>
      <w:lvlText w:val="%1."/>
      <w:lvlJc w:val="left"/>
      <w:pPr>
        <w:ind w:left="360" w:hanging="360"/>
      </w:pPr>
      <w:rPr>
        <w:rFonts w:hint="default"/>
        <w:b/>
        <w:bCs/>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4C572D6"/>
    <w:multiLevelType w:val="multilevel"/>
    <w:tmpl w:val="A97C6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BAF"/>
    <w:multiLevelType w:val="singleLevel"/>
    <w:tmpl w:val="139A44D8"/>
    <w:lvl w:ilvl="0">
      <w:start w:val="1"/>
      <w:numFmt w:val="decimal"/>
      <w:suff w:val="space"/>
      <w:lvlText w:val="%1."/>
      <w:lvlJc w:val="left"/>
      <w:pPr>
        <w:ind w:left="0" w:firstLine="0"/>
      </w:pPr>
      <w:rPr>
        <w:rFonts w:ascii="Times New Roman" w:eastAsia="Times New Roman" w:hAnsi="Times New Roman" w:cs="Times New Roman" w:hint="default"/>
      </w:rPr>
    </w:lvl>
  </w:abstractNum>
  <w:abstractNum w:abstractNumId="14"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55E509F"/>
    <w:multiLevelType w:val="multilevel"/>
    <w:tmpl w:val="32BCB7B8"/>
    <w:lvl w:ilvl="0">
      <w:start w:val="2"/>
      <w:numFmt w:val="decimal"/>
      <w:lvlText w:val="%1."/>
      <w:lvlJc w:val="left"/>
      <w:pPr>
        <w:ind w:left="540" w:hanging="540"/>
      </w:pPr>
      <w:rPr>
        <w:rFonts w:hint="default"/>
      </w:rPr>
    </w:lvl>
    <w:lvl w:ilvl="1">
      <w:start w:val="8"/>
      <w:numFmt w:val="decimal"/>
      <w:lvlText w:val="%1.%2."/>
      <w:lvlJc w:val="left"/>
      <w:pPr>
        <w:ind w:left="1250" w:hanging="540"/>
      </w:pPr>
      <w:rPr>
        <w:rFonts w:hint="default"/>
      </w:rPr>
    </w:lvl>
    <w:lvl w:ilvl="2">
      <w:start w:val="2"/>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5B65E77"/>
    <w:multiLevelType w:val="multilevel"/>
    <w:tmpl w:val="7ADA6678"/>
    <w:lvl w:ilvl="0">
      <w:start w:val="14"/>
      <w:numFmt w:val="decimal"/>
      <w:lvlText w:val="%1."/>
      <w:lvlJc w:val="left"/>
      <w:pPr>
        <w:ind w:left="2891" w:hanging="480"/>
      </w:pPr>
      <w:rPr>
        <w:rFonts w:hint="default"/>
      </w:rPr>
    </w:lvl>
    <w:lvl w:ilvl="1">
      <w:start w:val="1"/>
      <w:numFmt w:val="decimal"/>
      <w:lvlText w:val="%1.%2."/>
      <w:lvlJc w:val="left"/>
      <w:pPr>
        <w:ind w:left="7853" w:hanging="480"/>
      </w:pPr>
      <w:rPr>
        <w:rFonts w:hint="default"/>
      </w:rPr>
    </w:lvl>
    <w:lvl w:ilvl="2">
      <w:start w:val="1"/>
      <w:numFmt w:val="decimal"/>
      <w:lvlText w:val="%1.%2.%3."/>
      <w:lvlJc w:val="left"/>
      <w:pPr>
        <w:ind w:left="5117" w:hanging="720"/>
      </w:pPr>
      <w:rPr>
        <w:rFonts w:hint="default"/>
      </w:rPr>
    </w:lvl>
    <w:lvl w:ilvl="3">
      <w:start w:val="1"/>
      <w:numFmt w:val="decimal"/>
      <w:lvlText w:val="%1.%2.%3.%4."/>
      <w:lvlJc w:val="left"/>
      <w:pPr>
        <w:ind w:left="6110" w:hanging="720"/>
      </w:pPr>
      <w:rPr>
        <w:rFonts w:hint="default"/>
      </w:rPr>
    </w:lvl>
    <w:lvl w:ilvl="4">
      <w:start w:val="1"/>
      <w:numFmt w:val="decimal"/>
      <w:lvlText w:val="%1.%2.%3.%4.%5."/>
      <w:lvlJc w:val="left"/>
      <w:pPr>
        <w:ind w:left="7463" w:hanging="1080"/>
      </w:pPr>
      <w:rPr>
        <w:rFonts w:hint="default"/>
      </w:rPr>
    </w:lvl>
    <w:lvl w:ilvl="5">
      <w:start w:val="1"/>
      <w:numFmt w:val="decimal"/>
      <w:lvlText w:val="%1.%2.%3.%4.%5.%6."/>
      <w:lvlJc w:val="left"/>
      <w:pPr>
        <w:ind w:left="8456" w:hanging="1080"/>
      </w:pPr>
      <w:rPr>
        <w:rFonts w:hint="default"/>
      </w:rPr>
    </w:lvl>
    <w:lvl w:ilvl="6">
      <w:start w:val="1"/>
      <w:numFmt w:val="decimal"/>
      <w:lvlText w:val="%1.%2.%3.%4.%5.%6.%7."/>
      <w:lvlJc w:val="left"/>
      <w:pPr>
        <w:ind w:left="9809" w:hanging="1440"/>
      </w:pPr>
      <w:rPr>
        <w:rFonts w:hint="default"/>
      </w:rPr>
    </w:lvl>
    <w:lvl w:ilvl="7">
      <w:start w:val="1"/>
      <w:numFmt w:val="decimal"/>
      <w:lvlText w:val="%1.%2.%3.%4.%5.%6.%7.%8."/>
      <w:lvlJc w:val="left"/>
      <w:pPr>
        <w:ind w:left="10802" w:hanging="1440"/>
      </w:pPr>
      <w:rPr>
        <w:rFonts w:hint="default"/>
      </w:rPr>
    </w:lvl>
    <w:lvl w:ilvl="8">
      <w:start w:val="1"/>
      <w:numFmt w:val="decimal"/>
      <w:lvlText w:val="%1.%2.%3.%4.%5.%6.%7.%8.%9."/>
      <w:lvlJc w:val="left"/>
      <w:pPr>
        <w:ind w:left="12155" w:hanging="1800"/>
      </w:pPr>
      <w:rPr>
        <w:rFonts w:hint="default"/>
      </w:rPr>
    </w:lvl>
  </w:abstractNum>
  <w:abstractNum w:abstractNumId="18"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CB3668"/>
    <w:multiLevelType w:val="multilevel"/>
    <w:tmpl w:val="DBA6EA26"/>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0C80BAE"/>
    <w:multiLevelType w:val="multilevel"/>
    <w:tmpl w:val="7F5A22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9"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0"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B27F2"/>
    <w:multiLevelType w:val="hybridMultilevel"/>
    <w:tmpl w:val="0D0A7CB4"/>
    <w:lvl w:ilvl="0" w:tplc="F7BA66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4262A7"/>
    <w:multiLevelType w:val="multilevel"/>
    <w:tmpl w:val="AA04DC46"/>
    <w:lvl w:ilvl="0">
      <w:start w:val="2"/>
      <w:numFmt w:val="decimal"/>
      <w:lvlText w:val="%1."/>
      <w:lvlJc w:val="left"/>
      <w:pPr>
        <w:ind w:left="360" w:hanging="360"/>
      </w:pPr>
      <w:rPr>
        <w:rFonts w:hint="default"/>
        <w:b/>
        <w:color w:val="auto"/>
      </w:rPr>
    </w:lvl>
    <w:lvl w:ilvl="1">
      <w:start w:val="4"/>
      <w:numFmt w:val="decimal"/>
      <w:lvlText w:val="%1.%2."/>
      <w:lvlJc w:val="left"/>
      <w:pPr>
        <w:ind w:left="1070" w:hanging="360"/>
      </w:pPr>
      <w:rPr>
        <w:rFonts w:hint="default"/>
        <w:b w:val="0"/>
        <w:bCs/>
        <w:color w:val="auto"/>
      </w:rPr>
    </w:lvl>
    <w:lvl w:ilvl="2">
      <w:start w:val="1"/>
      <w:numFmt w:val="decimal"/>
      <w:lvlText w:val="%1.%2.%3."/>
      <w:lvlJc w:val="left"/>
      <w:pPr>
        <w:ind w:left="2140" w:hanging="720"/>
      </w:pPr>
      <w:rPr>
        <w:rFonts w:hint="default"/>
        <w:b w:val="0"/>
        <w:bCs/>
        <w:color w:val="auto"/>
      </w:rPr>
    </w:lvl>
    <w:lvl w:ilvl="3">
      <w:start w:val="1"/>
      <w:numFmt w:val="decimal"/>
      <w:lvlText w:val="%1.%2.%3.%4."/>
      <w:lvlJc w:val="left"/>
      <w:pPr>
        <w:ind w:left="2850" w:hanging="720"/>
      </w:pPr>
      <w:rPr>
        <w:rFonts w:hint="default"/>
        <w:b/>
        <w:color w:val="FF0000"/>
      </w:rPr>
    </w:lvl>
    <w:lvl w:ilvl="4">
      <w:start w:val="1"/>
      <w:numFmt w:val="decimal"/>
      <w:lvlText w:val="%1.%2.%3.%4.%5."/>
      <w:lvlJc w:val="left"/>
      <w:pPr>
        <w:ind w:left="3920" w:hanging="1080"/>
      </w:pPr>
      <w:rPr>
        <w:rFonts w:hint="default"/>
        <w:b/>
        <w:color w:val="FF0000"/>
      </w:rPr>
    </w:lvl>
    <w:lvl w:ilvl="5">
      <w:start w:val="1"/>
      <w:numFmt w:val="decimal"/>
      <w:lvlText w:val="%1.%2.%3.%4.%5.%6."/>
      <w:lvlJc w:val="left"/>
      <w:pPr>
        <w:ind w:left="4630" w:hanging="1080"/>
      </w:pPr>
      <w:rPr>
        <w:rFonts w:hint="default"/>
        <w:b/>
        <w:color w:val="FF0000"/>
      </w:rPr>
    </w:lvl>
    <w:lvl w:ilvl="6">
      <w:start w:val="1"/>
      <w:numFmt w:val="decimal"/>
      <w:lvlText w:val="%1.%2.%3.%4.%5.%6.%7."/>
      <w:lvlJc w:val="left"/>
      <w:pPr>
        <w:ind w:left="5700" w:hanging="1440"/>
      </w:pPr>
      <w:rPr>
        <w:rFonts w:hint="default"/>
        <w:b/>
        <w:color w:val="FF0000"/>
      </w:rPr>
    </w:lvl>
    <w:lvl w:ilvl="7">
      <w:start w:val="1"/>
      <w:numFmt w:val="decimal"/>
      <w:lvlText w:val="%1.%2.%3.%4.%5.%6.%7.%8."/>
      <w:lvlJc w:val="left"/>
      <w:pPr>
        <w:ind w:left="6410" w:hanging="1440"/>
      </w:pPr>
      <w:rPr>
        <w:rFonts w:hint="default"/>
        <w:b/>
        <w:color w:val="FF0000"/>
      </w:rPr>
    </w:lvl>
    <w:lvl w:ilvl="8">
      <w:start w:val="1"/>
      <w:numFmt w:val="decimal"/>
      <w:lvlText w:val="%1.%2.%3.%4.%5.%6.%7.%8.%9."/>
      <w:lvlJc w:val="left"/>
      <w:pPr>
        <w:ind w:left="7480" w:hanging="1800"/>
      </w:pPr>
      <w:rPr>
        <w:rFonts w:hint="default"/>
        <w:b/>
        <w:color w:val="FF0000"/>
      </w:rPr>
    </w:lvl>
  </w:abstractNum>
  <w:abstractNum w:abstractNumId="33" w15:restartNumberingAfterBreak="0">
    <w:nsid w:val="59E44DA8"/>
    <w:multiLevelType w:val="hybridMultilevel"/>
    <w:tmpl w:val="EFAC2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FED588F"/>
    <w:multiLevelType w:val="hybridMultilevel"/>
    <w:tmpl w:val="4AA6559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66DA0B3F"/>
    <w:multiLevelType w:val="hybridMultilevel"/>
    <w:tmpl w:val="9AD8E924"/>
    <w:lvl w:ilvl="0" w:tplc="DB840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7015E1F"/>
    <w:multiLevelType w:val="multilevel"/>
    <w:tmpl w:val="E8CC9B0E"/>
    <w:lvl w:ilvl="0">
      <w:start w:val="1"/>
      <w:numFmt w:val="decimal"/>
      <w:lvlText w:val="%1."/>
      <w:lvlJc w:val="left"/>
      <w:pPr>
        <w:ind w:left="1800"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39" w15:restartNumberingAfterBreak="0">
    <w:nsid w:val="6F333519"/>
    <w:multiLevelType w:val="multilevel"/>
    <w:tmpl w:val="F1ACF37A"/>
    <w:lvl w:ilvl="0">
      <w:start w:val="1"/>
      <w:numFmt w:val="decimal"/>
      <w:lvlText w:val="%1."/>
      <w:lvlJc w:val="left"/>
      <w:pPr>
        <w:ind w:left="1777" w:hanging="360"/>
      </w:pPr>
      <w:rPr>
        <w:rFonts w:cs="Times New Roman"/>
      </w:rPr>
    </w:lvl>
    <w:lvl w:ilvl="1">
      <w:start w:val="1"/>
      <w:numFmt w:val="decimal"/>
      <w:lvlText w:val="%1.%2."/>
      <w:lvlJc w:val="left"/>
      <w:pPr>
        <w:ind w:left="999" w:hanging="432"/>
      </w:pPr>
      <w:rPr>
        <w:rFonts w:cs="Times New Roman"/>
        <w:b w:val="0"/>
        <w:i w:val="0"/>
        <w:sz w:val="24"/>
        <w:szCs w:val="24"/>
      </w:rPr>
    </w:lvl>
    <w:lvl w:ilvl="2">
      <w:start w:val="1"/>
      <w:numFmt w:val="decimal"/>
      <w:lvlText w:val="%1.%2.%3."/>
      <w:lvlJc w:val="left"/>
      <w:pPr>
        <w:ind w:left="1497" w:hanging="504"/>
      </w:pPr>
      <w:rPr>
        <w:rFonts w:cs="Times New Roman"/>
        <w:b w:val="0"/>
        <w:bCs w:val="0"/>
        <w:strike w:val="0"/>
        <w:dstrike w:val="0"/>
        <w:u w:val="none"/>
        <w:effect w:val="no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71C55860"/>
    <w:multiLevelType w:val="hybridMultilevel"/>
    <w:tmpl w:val="C92E95F2"/>
    <w:lvl w:ilvl="0" w:tplc="C3AAE820">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41" w15:restartNumberingAfterBreak="0">
    <w:nsid w:val="730B4AA2"/>
    <w:multiLevelType w:val="multilevel"/>
    <w:tmpl w:val="262CC63E"/>
    <w:styleLink w:val="a"/>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E76426F"/>
    <w:multiLevelType w:val="multilevel"/>
    <w:tmpl w:val="9F447596"/>
    <w:lvl w:ilvl="0">
      <w:start w:val="3"/>
      <w:numFmt w:val="decimal"/>
      <w:lvlText w:val="%1."/>
      <w:lvlJc w:val="left"/>
      <w:pPr>
        <w:ind w:left="2204" w:hanging="360"/>
      </w:pPr>
      <w:rPr>
        <w:rFonts w:eastAsia="Times New Roman" w:hint="default"/>
        <w:b/>
        <w:bCs/>
      </w:rPr>
    </w:lvl>
    <w:lvl w:ilvl="1">
      <w:start w:val="1"/>
      <w:numFmt w:val="decimal"/>
      <w:lvlText w:val="%1.%2."/>
      <w:lvlJc w:val="left"/>
      <w:pPr>
        <w:ind w:left="1495"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num w:numId="1">
    <w:abstractNumId w:val="11"/>
  </w:num>
  <w:num w:numId="2">
    <w:abstractNumId w:val="29"/>
  </w:num>
  <w:num w:numId="3">
    <w:abstractNumId w:val="13"/>
  </w:num>
  <w:num w:numId="4">
    <w:abstractNumId w:val="19"/>
  </w:num>
  <w:num w:numId="5">
    <w:abstractNumId w:val="40"/>
  </w:num>
  <w:num w:numId="6">
    <w:abstractNumId w:val="9"/>
  </w:num>
  <w:num w:numId="7">
    <w:abstractNumId w:val="18"/>
  </w:num>
  <w:num w:numId="8">
    <w:abstractNumId w:val="5"/>
  </w:num>
  <w:num w:numId="9">
    <w:abstractNumId w:val="4"/>
  </w:num>
  <w:num w:numId="10">
    <w:abstractNumId w:val="30"/>
  </w:num>
  <w:num w:numId="11">
    <w:abstractNumId w:val="24"/>
  </w:num>
  <w:num w:numId="12">
    <w:abstractNumId w:val="27"/>
  </w:num>
  <w:num w:numId="13">
    <w:abstractNumId w:val="6"/>
  </w:num>
  <w:num w:numId="14">
    <w:abstractNumId w:val="20"/>
  </w:num>
  <w:num w:numId="15">
    <w:abstractNumId w:val="43"/>
  </w:num>
  <w:num w:numId="16">
    <w:abstractNumId w:val="10"/>
  </w:num>
  <w:num w:numId="17">
    <w:abstractNumId w:val="23"/>
  </w:num>
  <w:num w:numId="18">
    <w:abstractNumId w:val="12"/>
  </w:num>
  <w:num w:numId="19">
    <w:abstractNumId w:val="21"/>
  </w:num>
  <w:num w:numId="20">
    <w:abstractNumId w:val="17"/>
  </w:num>
  <w:num w:numId="21">
    <w:abstractNumId w:val="42"/>
  </w:num>
  <w:num w:numId="22">
    <w:abstractNumId w:val="28"/>
  </w:num>
  <w:num w:numId="23">
    <w:abstractNumId w:val="32"/>
  </w:num>
  <w:num w:numId="24">
    <w:abstractNumId w:val="45"/>
  </w:num>
  <w:num w:numId="25">
    <w:abstractNumId w:val="3"/>
  </w:num>
  <w:num w:numId="26">
    <w:abstractNumId w:val="33"/>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5"/>
  </w:num>
  <w:num w:numId="30">
    <w:abstractNumId w:val="22"/>
  </w:num>
  <w:num w:numId="31">
    <w:abstractNumId w:val="25"/>
  </w:num>
  <w:num w:numId="32">
    <w:abstractNumId w:val="2"/>
  </w:num>
  <w:num w:numId="33">
    <w:abstractNumId w:val="44"/>
  </w:num>
  <w:num w:numId="34">
    <w:abstractNumId w:val="26"/>
  </w:num>
  <w:num w:numId="35">
    <w:abstractNumId w:val="14"/>
  </w:num>
  <w:num w:numId="36">
    <w:abstractNumId w:val="35"/>
  </w:num>
  <w:num w:numId="37">
    <w:abstractNumId w:val="3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8"/>
  </w:num>
  <w:num w:numId="4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41"/>
  </w:num>
  <w:num w:numId="44">
    <w:abstractNumId w:val="0"/>
  </w:num>
  <w:num w:numId="45">
    <w:abstractNumId w:val="7"/>
  </w:num>
  <w:num w:numId="46">
    <w:abstractNumId w:val="31"/>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Шукаль Екатерина">
    <w15:presenceInfo w15:providerId="AD" w15:userId="S-1-5-21-1814599223-3071741487-318157314-1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09E5"/>
    <w:rsid w:val="000013F5"/>
    <w:rsid w:val="0000193B"/>
    <w:rsid w:val="00003198"/>
    <w:rsid w:val="0000360A"/>
    <w:rsid w:val="00006799"/>
    <w:rsid w:val="00006A85"/>
    <w:rsid w:val="0000734A"/>
    <w:rsid w:val="000144C4"/>
    <w:rsid w:val="00015ED1"/>
    <w:rsid w:val="00016419"/>
    <w:rsid w:val="00020731"/>
    <w:rsid w:val="000213B8"/>
    <w:rsid w:val="000220F1"/>
    <w:rsid w:val="0002342C"/>
    <w:rsid w:val="00024B15"/>
    <w:rsid w:val="000251D8"/>
    <w:rsid w:val="000328B0"/>
    <w:rsid w:val="000365EB"/>
    <w:rsid w:val="00036DB0"/>
    <w:rsid w:val="000372AF"/>
    <w:rsid w:val="000379B8"/>
    <w:rsid w:val="00037BE7"/>
    <w:rsid w:val="00040BF5"/>
    <w:rsid w:val="00041A32"/>
    <w:rsid w:val="00042C56"/>
    <w:rsid w:val="000437FF"/>
    <w:rsid w:val="00044058"/>
    <w:rsid w:val="0004685A"/>
    <w:rsid w:val="000509EA"/>
    <w:rsid w:val="00052FAD"/>
    <w:rsid w:val="00054EED"/>
    <w:rsid w:val="00055815"/>
    <w:rsid w:val="00055CAA"/>
    <w:rsid w:val="00055CB4"/>
    <w:rsid w:val="00055DCB"/>
    <w:rsid w:val="0005692D"/>
    <w:rsid w:val="00057356"/>
    <w:rsid w:val="000602C4"/>
    <w:rsid w:val="000605D0"/>
    <w:rsid w:val="00060F6B"/>
    <w:rsid w:val="0006158B"/>
    <w:rsid w:val="00063657"/>
    <w:rsid w:val="000644C5"/>
    <w:rsid w:val="00065250"/>
    <w:rsid w:val="0007141B"/>
    <w:rsid w:val="00073902"/>
    <w:rsid w:val="00075847"/>
    <w:rsid w:val="00077292"/>
    <w:rsid w:val="00080114"/>
    <w:rsid w:val="00080BB6"/>
    <w:rsid w:val="00080FFD"/>
    <w:rsid w:val="0008102D"/>
    <w:rsid w:val="00081DCA"/>
    <w:rsid w:val="0008246D"/>
    <w:rsid w:val="000874C1"/>
    <w:rsid w:val="00090BD3"/>
    <w:rsid w:val="00091AB3"/>
    <w:rsid w:val="0009325E"/>
    <w:rsid w:val="00093364"/>
    <w:rsid w:val="00094288"/>
    <w:rsid w:val="00096881"/>
    <w:rsid w:val="000969EF"/>
    <w:rsid w:val="000A1041"/>
    <w:rsid w:val="000A106F"/>
    <w:rsid w:val="000A1DE1"/>
    <w:rsid w:val="000B0AA3"/>
    <w:rsid w:val="000B36EC"/>
    <w:rsid w:val="000B3EDA"/>
    <w:rsid w:val="000B545A"/>
    <w:rsid w:val="000B5821"/>
    <w:rsid w:val="000B5A15"/>
    <w:rsid w:val="000C0290"/>
    <w:rsid w:val="000C0FC6"/>
    <w:rsid w:val="000C1D2C"/>
    <w:rsid w:val="000C2B41"/>
    <w:rsid w:val="000C383F"/>
    <w:rsid w:val="000C3D7B"/>
    <w:rsid w:val="000C4712"/>
    <w:rsid w:val="000C48C9"/>
    <w:rsid w:val="000C4D28"/>
    <w:rsid w:val="000C4E26"/>
    <w:rsid w:val="000C7965"/>
    <w:rsid w:val="000D13FD"/>
    <w:rsid w:val="000D1663"/>
    <w:rsid w:val="000D401D"/>
    <w:rsid w:val="000D61B7"/>
    <w:rsid w:val="000D6BD0"/>
    <w:rsid w:val="000D6E9D"/>
    <w:rsid w:val="000E089C"/>
    <w:rsid w:val="000E186E"/>
    <w:rsid w:val="000E3BBD"/>
    <w:rsid w:val="000E5098"/>
    <w:rsid w:val="000E6510"/>
    <w:rsid w:val="000E6ECB"/>
    <w:rsid w:val="000F0D61"/>
    <w:rsid w:val="000F17EF"/>
    <w:rsid w:val="000F2A78"/>
    <w:rsid w:val="000F33AA"/>
    <w:rsid w:val="000F4F16"/>
    <w:rsid w:val="000F5B38"/>
    <w:rsid w:val="000F72AB"/>
    <w:rsid w:val="000F7881"/>
    <w:rsid w:val="00102BB7"/>
    <w:rsid w:val="001031B2"/>
    <w:rsid w:val="00103565"/>
    <w:rsid w:val="00103AD3"/>
    <w:rsid w:val="00103D4E"/>
    <w:rsid w:val="00103D64"/>
    <w:rsid w:val="001044BB"/>
    <w:rsid w:val="0010459D"/>
    <w:rsid w:val="00104F55"/>
    <w:rsid w:val="0010597F"/>
    <w:rsid w:val="00105DBA"/>
    <w:rsid w:val="001157CF"/>
    <w:rsid w:val="0011643A"/>
    <w:rsid w:val="00116BF0"/>
    <w:rsid w:val="00123105"/>
    <w:rsid w:val="00123137"/>
    <w:rsid w:val="00123E94"/>
    <w:rsid w:val="0012458C"/>
    <w:rsid w:val="00125B56"/>
    <w:rsid w:val="001263E8"/>
    <w:rsid w:val="00126631"/>
    <w:rsid w:val="00126A93"/>
    <w:rsid w:val="00126F8F"/>
    <w:rsid w:val="00126FAC"/>
    <w:rsid w:val="001310A9"/>
    <w:rsid w:val="001310E5"/>
    <w:rsid w:val="00132149"/>
    <w:rsid w:val="001324BF"/>
    <w:rsid w:val="00133A37"/>
    <w:rsid w:val="0013407C"/>
    <w:rsid w:val="001355A0"/>
    <w:rsid w:val="00135AE6"/>
    <w:rsid w:val="00136165"/>
    <w:rsid w:val="00140CB6"/>
    <w:rsid w:val="001431F3"/>
    <w:rsid w:val="00144DAA"/>
    <w:rsid w:val="00144FC2"/>
    <w:rsid w:val="00145B96"/>
    <w:rsid w:val="00150655"/>
    <w:rsid w:val="001512B6"/>
    <w:rsid w:val="00151C9A"/>
    <w:rsid w:val="00152EFF"/>
    <w:rsid w:val="00154DF6"/>
    <w:rsid w:val="00156B8C"/>
    <w:rsid w:val="00164A58"/>
    <w:rsid w:val="0016510F"/>
    <w:rsid w:val="00165234"/>
    <w:rsid w:val="00166A0F"/>
    <w:rsid w:val="00166B0F"/>
    <w:rsid w:val="00172DF8"/>
    <w:rsid w:val="001763BC"/>
    <w:rsid w:val="00176AFD"/>
    <w:rsid w:val="00176B86"/>
    <w:rsid w:val="001808D7"/>
    <w:rsid w:val="00180BAA"/>
    <w:rsid w:val="0018287F"/>
    <w:rsid w:val="00184B03"/>
    <w:rsid w:val="00184E50"/>
    <w:rsid w:val="001850D9"/>
    <w:rsid w:val="00185963"/>
    <w:rsid w:val="0018792A"/>
    <w:rsid w:val="00190782"/>
    <w:rsid w:val="00191317"/>
    <w:rsid w:val="00191EB2"/>
    <w:rsid w:val="001926B0"/>
    <w:rsid w:val="00193320"/>
    <w:rsid w:val="0019421C"/>
    <w:rsid w:val="001944B1"/>
    <w:rsid w:val="00194F09"/>
    <w:rsid w:val="001956E6"/>
    <w:rsid w:val="001962E8"/>
    <w:rsid w:val="001A0453"/>
    <w:rsid w:val="001A1C14"/>
    <w:rsid w:val="001A2067"/>
    <w:rsid w:val="001A46C5"/>
    <w:rsid w:val="001B29C0"/>
    <w:rsid w:val="001B316A"/>
    <w:rsid w:val="001B348A"/>
    <w:rsid w:val="001B55AA"/>
    <w:rsid w:val="001B7D30"/>
    <w:rsid w:val="001B7E1E"/>
    <w:rsid w:val="001C0A9C"/>
    <w:rsid w:val="001C18E2"/>
    <w:rsid w:val="001C1B8A"/>
    <w:rsid w:val="001C2520"/>
    <w:rsid w:val="001C2CA5"/>
    <w:rsid w:val="001C3498"/>
    <w:rsid w:val="001C3B37"/>
    <w:rsid w:val="001C4896"/>
    <w:rsid w:val="001C4EE8"/>
    <w:rsid w:val="001D2A2F"/>
    <w:rsid w:val="001D2DFA"/>
    <w:rsid w:val="001D4362"/>
    <w:rsid w:val="001D43FF"/>
    <w:rsid w:val="001D6E85"/>
    <w:rsid w:val="001E0CA9"/>
    <w:rsid w:val="001E13E1"/>
    <w:rsid w:val="001E1772"/>
    <w:rsid w:val="001E1BB1"/>
    <w:rsid w:val="001E2466"/>
    <w:rsid w:val="001E2867"/>
    <w:rsid w:val="001E37DA"/>
    <w:rsid w:val="001E4261"/>
    <w:rsid w:val="001E5005"/>
    <w:rsid w:val="001E52A7"/>
    <w:rsid w:val="001E570C"/>
    <w:rsid w:val="001E5B4D"/>
    <w:rsid w:val="001F4895"/>
    <w:rsid w:val="001F4DCC"/>
    <w:rsid w:val="001F5C1C"/>
    <w:rsid w:val="001F5D79"/>
    <w:rsid w:val="001F600F"/>
    <w:rsid w:val="001F647D"/>
    <w:rsid w:val="001F7899"/>
    <w:rsid w:val="001F7FD0"/>
    <w:rsid w:val="0020044D"/>
    <w:rsid w:val="00200451"/>
    <w:rsid w:val="00201594"/>
    <w:rsid w:val="002039E7"/>
    <w:rsid w:val="00203FCF"/>
    <w:rsid w:val="00204936"/>
    <w:rsid w:val="00204A07"/>
    <w:rsid w:val="0020604E"/>
    <w:rsid w:val="00207969"/>
    <w:rsid w:val="00211580"/>
    <w:rsid w:val="0021448C"/>
    <w:rsid w:val="00215B2D"/>
    <w:rsid w:val="002206E4"/>
    <w:rsid w:val="002211FC"/>
    <w:rsid w:val="0022265A"/>
    <w:rsid w:val="00224DCC"/>
    <w:rsid w:val="00225384"/>
    <w:rsid w:val="00227FEA"/>
    <w:rsid w:val="0023027A"/>
    <w:rsid w:val="00231EDC"/>
    <w:rsid w:val="00234F04"/>
    <w:rsid w:val="00237C92"/>
    <w:rsid w:val="00241081"/>
    <w:rsid w:val="002419B3"/>
    <w:rsid w:val="00242AD8"/>
    <w:rsid w:val="002440B0"/>
    <w:rsid w:val="002443A0"/>
    <w:rsid w:val="00245552"/>
    <w:rsid w:val="00245E08"/>
    <w:rsid w:val="00245E2C"/>
    <w:rsid w:val="00246A0C"/>
    <w:rsid w:val="00247091"/>
    <w:rsid w:val="00247B24"/>
    <w:rsid w:val="00250473"/>
    <w:rsid w:val="00251ECD"/>
    <w:rsid w:val="00254AED"/>
    <w:rsid w:val="00256A35"/>
    <w:rsid w:val="0026010B"/>
    <w:rsid w:val="00261A3D"/>
    <w:rsid w:val="00261FCC"/>
    <w:rsid w:val="0026206F"/>
    <w:rsid w:val="00265603"/>
    <w:rsid w:val="00267C59"/>
    <w:rsid w:val="002716F8"/>
    <w:rsid w:val="002746B4"/>
    <w:rsid w:val="00274FB2"/>
    <w:rsid w:val="0027680E"/>
    <w:rsid w:val="00277EFE"/>
    <w:rsid w:val="00280C60"/>
    <w:rsid w:val="0028337B"/>
    <w:rsid w:val="002849BA"/>
    <w:rsid w:val="00285D06"/>
    <w:rsid w:val="00286193"/>
    <w:rsid w:val="00290E27"/>
    <w:rsid w:val="00292A18"/>
    <w:rsid w:val="00292CCF"/>
    <w:rsid w:val="0029368C"/>
    <w:rsid w:val="002936EF"/>
    <w:rsid w:val="002941CE"/>
    <w:rsid w:val="002954C9"/>
    <w:rsid w:val="00295D27"/>
    <w:rsid w:val="002966D3"/>
    <w:rsid w:val="00297028"/>
    <w:rsid w:val="002A02B1"/>
    <w:rsid w:val="002A0E43"/>
    <w:rsid w:val="002A2CD5"/>
    <w:rsid w:val="002A3BCF"/>
    <w:rsid w:val="002A7F62"/>
    <w:rsid w:val="002B085D"/>
    <w:rsid w:val="002B1635"/>
    <w:rsid w:val="002B3CAD"/>
    <w:rsid w:val="002B6B7A"/>
    <w:rsid w:val="002C03FA"/>
    <w:rsid w:val="002C089B"/>
    <w:rsid w:val="002C39CB"/>
    <w:rsid w:val="002C3F6C"/>
    <w:rsid w:val="002C4ECB"/>
    <w:rsid w:val="002C7169"/>
    <w:rsid w:val="002C737A"/>
    <w:rsid w:val="002D0050"/>
    <w:rsid w:val="002D1B68"/>
    <w:rsid w:val="002D3A20"/>
    <w:rsid w:val="002D3E60"/>
    <w:rsid w:val="002D4AAC"/>
    <w:rsid w:val="002D6569"/>
    <w:rsid w:val="002E019D"/>
    <w:rsid w:val="002E34C9"/>
    <w:rsid w:val="002F0A64"/>
    <w:rsid w:val="002F0DC5"/>
    <w:rsid w:val="002F16C9"/>
    <w:rsid w:val="002F2626"/>
    <w:rsid w:val="002F46C3"/>
    <w:rsid w:val="002F5298"/>
    <w:rsid w:val="002F52D3"/>
    <w:rsid w:val="002F5848"/>
    <w:rsid w:val="002F5864"/>
    <w:rsid w:val="002F5A1F"/>
    <w:rsid w:val="002F78A5"/>
    <w:rsid w:val="00302F95"/>
    <w:rsid w:val="00303BE4"/>
    <w:rsid w:val="00303D25"/>
    <w:rsid w:val="003041DA"/>
    <w:rsid w:val="0031001F"/>
    <w:rsid w:val="00310A4E"/>
    <w:rsid w:val="003131C0"/>
    <w:rsid w:val="00313BB8"/>
    <w:rsid w:val="0031498F"/>
    <w:rsid w:val="00315F07"/>
    <w:rsid w:val="00317640"/>
    <w:rsid w:val="00321689"/>
    <w:rsid w:val="00321CEC"/>
    <w:rsid w:val="0032244E"/>
    <w:rsid w:val="0032389B"/>
    <w:rsid w:val="003249C3"/>
    <w:rsid w:val="00324E3E"/>
    <w:rsid w:val="003272BA"/>
    <w:rsid w:val="003305AE"/>
    <w:rsid w:val="00331573"/>
    <w:rsid w:val="00332328"/>
    <w:rsid w:val="0033555A"/>
    <w:rsid w:val="00340362"/>
    <w:rsid w:val="00340536"/>
    <w:rsid w:val="003432D1"/>
    <w:rsid w:val="00344F51"/>
    <w:rsid w:val="003467ED"/>
    <w:rsid w:val="00347263"/>
    <w:rsid w:val="003507C3"/>
    <w:rsid w:val="00351047"/>
    <w:rsid w:val="00352921"/>
    <w:rsid w:val="00353714"/>
    <w:rsid w:val="00354AC4"/>
    <w:rsid w:val="00355FEA"/>
    <w:rsid w:val="00356906"/>
    <w:rsid w:val="00361394"/>
    <w:rsid w:val="003613C2"/>
    <w:rsid w:val="00361528"/>
    <w:rsid w:val="00363B42"/>
    <w:rsid w:val="00365E0D"/>
    <w:rsid w:val="003662B1"/>
    <w:rsid w:val="003714CE"/>
    <w:rsid w:val="00372166"/>
    <w:rsid w:val="0037248D"/>
    <w:rsid w:val="003738F6"/>
    <w:rsid w:val="003750CE"/>
    <w:rsid w:val="00376316"/>
    <w:rsid w:val="003841D8"/>
    <w:rsid w:val="003845DD"/>
    <w:rsid w:val="00384E34"/>
    <w:rsid w:val="00387EC7"/>
    <w:rsid w:val="00391542"/>
    <w:rsid w:val="00392F8D"/>
    <w:rsid w:val="0039608B"/>
    <w:rsid w:val="003A032A"/>
    <w:rsid w:val="003A05FD"/>
    <w:rsid w:val="003A09A2"/>
    <w:rsid w:val="003A1823"/>
    <w:rsid w:val="003A433D"/>
    <w:rsid w:val="003A5958"/>
    <w:rsid w:val="003A65EC"/>
    <w:rsid w:val="003A691C"/>
    <w:rsid w:val="003A6E68"/>
    <w:rsid w:val="003A799F"/>
    <w:rsid w:val="003A7CAA"/>
    <w:rsid w:val="003B0FCA"/>
    <w:rsid w:val="003B2C20"/>
    <w:rsid w:val="003B6227"/>
    <w:rsid w:val="003B718D"/>
    <w:rsid w:val="003B7DDA"/>
    <w:rsid w:val="003C1A56"/>
    <w:rsid w:val="003C43C3"/>
    <w:rsid w:val="003C50EF"/>
    <w:rsid w:val="003C5AD3"/>
    <w:rsid w:val="003C5DB9"/>
    <w:rsid w:val="003C711D"/>
    <w:rsid w:val="003D0F5F"/>
    <w:rsid w:val="003D24E8"/>
    <w:rsid w:val="003D5218"/>
    <w:rsid w:val="003D5511"/>
    <w:rsid w:val="003D66E4"/>
    <w:rsid w:val="003E004B"/>
    <w:rsid w:val="003E1FCE"/>
    <w:rsid w:val="003E24F6"/>
    <w:rsid w:val="003E276C"/>
    <w:rsid w:val="003E6842"/>
    <w:rsid w:val="003E697D"/>
    <w:rsid w:val="003E6BBB"/>
    <w:rsid w:val="003E700E"/>
    <w:rsid w:val="003E7481"/>
    <w:rsid w:val="003E7AA7"/>
    <w:rsid w:val="003F6DD6"/>
    <w:rsid w:val="003F714B"/>
    <w:rsid w:val="00400E75"/>
    <w:rsid w:val="00400F6D"/>
    <w:rsid w:val="004032DB"/>
    <w:rsid w:val="00403446"/>
    <w:rsid w:val="004034C6"/>
    <w:rsid w:val="00404F9D"/>
    <w:rsid w:val="00405E2C"/>
    <w:rsid w:val="0040601A"/>
    <w:rsid w:val="00407138"/>
    <w:rsid w:val="004108CF"/>
    <w:rsid w:val="00412882"/>
    <w:rsid w:val="00414040"/>
    <w:rsid w:val="00414BE4"/>
    <w:rsid w:val="0041524B"/>
    <w:rsid w:val="0041576D"/>
    <w:rsid w:val="004161AF"/>
    <w:rsid w:val="004220DD"/>
    <w:rsid w:val="0042365E"/>
    <w:rsid w:val="00423D8B"/>
    <w:rsid w:val="00424031"/>
    <w:rsid w:val="00424C50"/>
    <w:rsid w:val="00425BC0"/>
    <w:rsid w:val="004272D4"/>
    <w:rsid w:val="00427525"/>
    <w:rsid w:val="00427F0B"/>
    <w:rsid w:val="00430033"/>
    <w:rsid w:val="00430F03"/>
    <w:rsid w:val="0043255D"/>
    <w:rsid w:val="004326F3"/>
    <w:rsid w:val="00433198"/>
    <w:rsid w:val="00434808"/>
    <w:rsid w:val="00440402"/>
    <w:rsid w:val="004412F7"/>
    <w:rsid w:val="00441FCD"/>
    <w:rsid w:val="004438BB"/>
    <w:rsid w:val="0044495C"/>
    <w:rsid w:val="004468C0"/>
    <w:rsid w:val="00446A0F"/>
    <w:rsid w:val="00446D6C"/>
    <w:rsid w:val="0045105C"/>
    <w:rsid w:val="00451D18"/>
    <w:rsid w:val="0045354C"/>
    <w:rsid w:val="00453E10"/>
    <w:rsid w:val="004547DF"/>
    <w:rsid w:val="004574E8"/>
    <w:rsid w:val="00457EF1"/>
    <w:rsid w:val="00460832"/>
    <w:rsid w:val="00461FA0"/>
    <w:rsid w:val="0046328B"/>
    <w:rsid w:val="00463393"/>
    <w:rsid w:val="004633D1"/>
    <w:rsid w:val="004660BB"/>
    <w:rsid w:val="00467E16"/>
    <w:rsid w:val="00472A76"/>
    <w:rsid w:val="00474034"/>
    <w:rsid w:val="00475EE3"/>
    <w:rsid w:val="004761B4"/>
    <w:rsid w:val="00476B9D"/>
    <w:rsid w:val="004820CC"/>
    <w:rsid w:val="0048341B"/>
    <w:rsid w:val="00485268"/>
    <w:rsid w:val="00485329"/>
    <w:rsid w:val="0048549A"/>
    <w:rsid w:val="0048559D"/>
    <w:rsid w:val="004858A0"/>
    <w:rsid w:val="00485E98"/>
    <w:rsid w:val="004869A2"/>
    <w:rsid w:val="00490F6B"/>
    <w:rsid w:val="00490F97"/>
    <w:rsid w:val="00494463"/>
    <w:rsid w:val="0049552C"/>
    <w:rsid w:val="00495689"/>
    <w:rsid w:val="00496323"/>
    <w:rsid w:val="0049645B"/>
    <w:rsid w:val="0049665C"/>
    <w:rsid w:val="004A025E"/>
    <w:rsid w:val="004A136C"/>
    <w:rsid w:val="004A13FA"/>
    <w:rsid w:val="004A38B3"/>
    <w:rsid w:val="004A6642"/>
    <w:rsid w:val="004A6864"/>
    <w:rsid w:val="004B08E8"/>
    <w:rsid w:val="004B36DF"/>
    <w:rsid w:val="004B38C9"/>
    <w:rsid w:val="004B3FAC"/>
    <w:rsid w:val="004B63D9"/>
    <w:rsid w:val="004B734E"/>
    <w:rsid w:val="004C3204"/>
    <w:rsid w:val="004C3D43"/>
    <w:rsid w:val="004C4897"/>
    <w:rsid w:val="004C4EB1"/>
    <w:rsid w:val="004C5A72"/>
    <w:rsid w:val="004C6109"/>
    <w:rsid w:val="004D052A"/>
    <w:rsid w:val="004D1D2F"/>
    <w:rsid w:val="004D27E7"/>
    <w:rsid w:val="004D31B8"/>
    <w:rsid w:val="004D3C98"/>
    <w:rsid w:val="004D509E"/>
    <w:rsid w:val="004D55E1"/>
    <w:rsid w:val="004D6C32"/>
    <w:rsid w:val="004D7E0B"/>
    <w:rsid w:val="004E0425"/>
    <w:rsid w:val="004E17AC"/>
    <w:rsid w:val="004E17C8"/>
    <w:rsid w:val="004E1EE1"/>
    <w:rsid w:val="004E218E"/>
    <w:rsid w:val="004E3A53"/>
    <w:rsid w:val="004E6F2F"/>
    <w:rsid w:val="004E6F88"/>
    <w:rsid w:val="004F00DD"/>
    <w:rsid w:val="004F41E6"/>
    <w:rsid w:val="004F6301"/>
    <w:rsid w:val="004F6AE6"/>
    <w:rsid w:val="004F747D"/>
    <w:rsid w:val="00502E84"/>
    <w:rsid w:val="00503418"/>
    <w:rsid w:val="0050482D"/>
    <w:rsid w:val="00504B28"/>
    <w:rsid w:val="00504C45"/>
    <w:rsid w:val="00510D4D"/>
    <w:rsid w:val="00512501"/>
    <w:rsid w:val="00512A1E"/>
    <w:rsid w:val="005136FA"/>
    <w:rsid w:val="00514383"/>
    <w:rsid w:val="005159DF"/>
    <w:rsid w:val="005162FD"/>
    <w:rsid w:val="0051770D"/>
    <w:rsid w:val="00522A68"/>
    <w:rsid w:val="00522BD7"/>
    <w:rsid w:val="005262FB"/>
    <w:rsid w:val="00531E5D"/>
    <w:rsid w:val="00532CE7"/>
    <w:rsid w:val="00534083"/>
    <w:rsid w:val="00535FD1"/>
    <w:rsid w:val="00537EF1"/>
    <w:rsid w:val="00540ECF"/>
    <w:rsid w:val="00543E76"/>
    <w:rsid w:val="005444D6"/>
    <w:rsid w:val="0054496D"/>
    <w:rsid w:val="00545075"/>
    <w:rsid w:val="00545880"/>
    <w:rsid w:val="0054640F"/>
    <w:rsid w:val="005518E6"/>
    <w:rsid w:val="00551AEF"/>
    <w:rsid w:val="00552524"/>
    <w:rsid w:val="005525D5"/>
    <w:rsid w:val="00552B64"/>
    <w:rsid w:val="00553AEE"/>
    <w:rsid w:val="00555756"/>
    <w:rsid w:val="00556ED2"/>
    <w:rsid w:val="00557D11"/>
    <w:rsid w:val="00562EC5"/>
    <w:rsid w:val="005643DC"/>
    <w:rsid w:val="00565509"/>
    <w:rsid w:val="00565E6F"/>
    <w:rsid w:val="00572397"/>
    <w:rsid w:val="00573B30"/>
    <w:rsid w:val="00574AE3"/>
    <w:rsid w:val="00574AE6"/>
    <w:rsid w:val="005822A9"/>
    <w:rsid w:val="00584040"/>
    <w:rsid w:val="00585FBB"/>
    <w:rsid w:val="00586845"/>
    <w:rsid w:val="00587986"/>
    <w:rsid w:val="00590578"/>
    <w:rsid w:val="005919D1"/>
    <w:rsid w:val="0059322D"/>
    <w:rsid w:val="0059415A"/>
    <w:rsid w:val="0059580D"/>
    <w:rsid w:val="00595BB2"/>
    <w:rsid w:val="0059718B"/>
    <w:rsid w:val="00597F55"/>
    <w:rsid w:val="005A3BED"/>
    <w:rsid w:val="005A4CA9"/>
    <w:rsid w:val="005A5061"/>
    <w:rsid w:val="005A514B"/>
    <w:rsid w:val="005A6378"/>
    <w:rsid w:val="005A7FB5"/>
    <w:rsid w:val="005B04DC"/>
    <w:rsid w:val="005B059F"/>
    <w:rsid w:val="005B2CAE"/>
    <w:rsid w:val="005B37F3"/>
    <w:rsid w:val="005B47A6"/>
    <w:rsid w:val="005C0507"/>
    <w:rsid w:val="005C2DFA"/>
    <w:rsid w:val="005C435B"/>
    <w:rsid w:val="005C5295"/>
    <w:rsid w:val="005C55E7"/>
    <w:rsid w:val="005D0141"/>
    <w:rsid w:val="005D020F"/>
    <w:rsid w:val="005D53C8"/>
    <w:rsid w:val="005E1B91"/>
    <w:rsid w:val="005E1F01"/>
    <w:rsid w:val="005E26B5"/>
    <w:rsid w:val="005E2BA9"/>
    <w:rsid w:val="005E3BDA"/>
    <w:rsid w:val="005E4333"/>
    <w:rsid w:val="005E66F1"/>
    <w:rsid w:val="005F06DE"/>
    <w:rsid w:val="005F24B9"/>
    <w:rsid w:val="005F3347"/>
    <w:rsid w:val="005F3A1D"/>
    <w:rsid w:val="005F466D"/>
    <w:rsid w:val="005F69E9"/>
    <w:rsid w:val="005F72D9"/>
    <w:rsid w:val="00600952"/>
    <w:rsid w:val="00602EA3"/>
    <w:rsid w:val="006052E9"/>
    <w:rsid w:val="00605322"/>
    <w:rsid w:val="006067FD"/>
    <w:rsid w:val="00606CA5"/>
    <w:rsid w:val="00606EAA"/>
    <w:rsid w:val="0060716B"/>
    <w:rsid w:val="00610A91"/>
    <w:rsid w:val="006139AB"/>
    <w:rsid w:val="00614D72"/>
    <w:rsid w:val="006150CF"/>
    <w:rsid w:val="00617282"/>
    <w:rsid w:val="0062076D"/>
    <w:rsid w:val="00621283"/>
    <w:rsid w:val="006227A1"/>
    <w:rsid w:val="00624B70"/>
    <w:rsid w:val="00627132"/>
    <w:rsid w:val="00631DDD"/>
    <w:rsid w:val="0063298F"/>
    <w:rsid w:val="00632C9C"/>
    <w:rsid w:val="00633817"/>
    <w:rsid w:val="00634690"/>
    <w:rsid w:val="006354A4"/>
    <w:rsid w:val="006357BD"/>
    <w:rsid w:val="00643400"/>
    <w:rsid w:val="00643930"/>
    <w:rsid w:val="00645B5B"/>
    <w:rsid w:val="00647645"/>
    <w:rsid w:val="0065021E"/>
    <w:rsid w:val="00652DF6"/>
    <w:rsid w:val="00654429"/>
    <w:rsid w:val="00655BF8"/>
    <w:rsid w:val="00655C08"/>
    <w:rsid w:val="00656845"/>
    <w:rsid w:val="00656C56"/>
    <w:rsid w:val="00657139"/>
    <w:rsid w:val="006576D4"/>
    <w:rsid w:val="00661271"/>
    <w:rsid w:val="00661EFD"/>
    <w:rsid w:val="00664C68"/>
    <w:rsid w:val="00666562"/>
    <w:rsid w:val="006700E8"/>
    <w:rsid w:val="00672FCB"/>
    <w:rsid w:val="00674698"/>
    <w:rsid w:val="00676EE5"/>
    <w:rsid w:val="0067726B"/>
    <w:rsid w:val="00680D13"/>
    <w:rsid w:val="00681216"/>
    <w:rsid w:val="0068205B"/>
    <w:rsid w:val="00683B59"/>
    <w:rsid w:val="00687909"/>
    <w:rsid w:val="00687B5E"/>
    <w:rsid w:val="00690B30"/>
    <w:rsid w:val="00693172"/>
    <w:rsid w:val="006931DA"/>
    <w:rsid w:val="0069551E"/>
    <w:rsid w:val="00696B38"/>
    <w:rsid w:val="00696E70"/>
    <w:rsid w:val="00696FBD"/>
    <w:rsid w:val="0069772C"/>
    <w:rsid w:val="00697749"/>
    <w:rsid w:val="006A02DB"/>
    <w:rsid w:val="006A0461"/>
    <w:rsid w:val="006A11EA"/>
    <w:rsid w:val="006A1903"/>
    <w:rsid w:val="006A20F4"/>
    <w:rsid w:val="006A3D07"/>
    <w:rsid w:val="006A5460"/>
    <w:rsid w:val="006A55B1"/>
    <w:rsid w:val="006A57B2"/>
    <w:rsid w:val="006A7309"/>
    <w:rsid w:val="006A751A"/>
    <w:rsid w:val="006B04A7"/>
    <w:rsid w:val="006B18BF"/>
    <w:rsid w:val="006B1D1B"/>
    <w:rsid w:val="006B266C"/>
    <w:rsid w:val="006B2F32"/>
    <w:rsid w:val="006B526C"/>
    <w:rsid w:val="006B5E2C"/>
    <w:rsid w:val="006B6353"/>
    <w:rsid w:val="006B6E09"/>
    <w:rsid w:val="006B76A8"/>
    <w:rsid w:val="006C1A75"/>
    <w:rsid w:val="006C2360"/>
    <w:rsid w:val="006C3148"/>
    <w:rsid w:val="006C5CCA"/>
    <w:rsid w:val="006D16C2"/>
    <w:rsid w:val="006D1E1D"/>
    <w:rsid w:val="006D2263"/>
    <w:rsid w:val="006D3193"/>
    <w:rsid w:val="006D3777"/>
    <w:rsid w:val="006D4461"/>
    <w:rsid w:val="006D632C"/>
    <w:rsid w:val="006D6CC3"/>
    <w:rsid w:val="006D6D57"/>
    <w:rsid w:val="006D6EF5"/>
    <w:rsid w:val="006D7047"/>
    <w:rsid w:val="006E1000"/>
    <w:rsid w:val="006E23CD"/>
    <w:rsid w:val="006E3552"/>
    <w:rsid w:val="006E37A5"/>
    <w:rsid w:val="006E41F4"/>
    <w:rsid w:val="006E452D"/>
    <w:rsid w:val="006E4B5D"/>
    <w:rsid w:val="006E5A7B"/>
    <w:rsid w:val="006E7A9E"/>
    <w:rsid w:val="006F0AF8"/>
    <w:rsid w:val="006F19D1"/>
    <w:rsid w:val="006F41A9"/>
    <w:rsid w:val="006F430D"/>
    <w:rsid w:val="006F5F82"/>
    <w:rsid w:val="006F65EC"/>
    <w:rsid w:val="006F6D8E"/>
    <w:rsid w:val="00701D79"/>
    <w:rsid w:val="007059B8"/>
    <w:rsid w:val="00707C37"/>
    <w:rsid w:val="00710600"/>
    <w:rsid w:val="00710DD9"/>
    <w:rsid w:val="00710F2C"/>
    <w:rsid w:val="00711A9C"/>
    <w:rsid w:val="00713CEC"/>
    <w:rsid w:val="00713DCC"/>
    <w:rsid w:val="00714520"/>
    <w:rsid w:val="00715A06"/>
    <w:rsid w:val="0072275B"/>
    <w:rsid w:val="00722B9D"/>
    <w:rsid w:val="00726F29"/>
    <w:rsid w:val="0073162C"/>
    <w:rsid w:val="00731B7A"/>
    <w:rsid w:val="00733433"/>
    <w:rsid w:val="00733923"/>
    <w:rsid w:val="00736605"/>
    <w:rsid w:val="00736F30"/>
    <w:rsid w:val="007400B2"/>
    <w:rsid w:val="007434D9"/>
    <w:rsid w:val="007449E2"/>
    <w:rsid w:val="00744B08"/>
    <w:rsid w:val="00747374"/>
    <w:rsid w:val="00750EFE"/>
    <w:rsid w:val="007550E4"/>
    <w:rsid w:val="007707BB"/>
    <w:rsid w:val="00771DA4"/>
    <w:rsid w:val="00772F71"/>
    <w:rsid w:val="0077330C"/>
    <w:rsid w:val="00780F19"/>
    <w:rsid w:val="007816B1"/>
    <w:rsid w:val="0078205A"/>
    <w:rsid w:val="00782A29"/>
    <w:rsid w:val="00782E12"/>
    <w:rsid w:val="00783B21"/>
    <w:rsid w:val="00785675"/>
    <w:rsid w:val="00787456"/>
    <w:rsid w:val="00790BFA"/>
    <w:rsid w:val="00791159"/>
    <w:rsid w:val="007918D8"/>
    <w:rsid w:val="007930BD"/>
    <w:rsid w:val="0079393F"/>
    <w:rsid w:val="007A53DF"/>
    <w:rsid w:val="007A551F"/>
    <w:rsid w:val="007A58CD"/>
    <w:rsid w:val="007B15A6"/>
    <w:rsid w:val="007B2C2B"/>
    <w:rsid w:val="007B34F7"/>
    <w:rsid w:val="007B3523"/>
    <w:rsid w:val="007B4A34"/>
    <w:rsid w:val="007B542E"/>
    <w:rsid w:val="007B58F0"/>
    <w:rsid w:val="007B5E8B"/>
    <w:rsid w:val="007B6011"/>
    <w:rsid w:val="007B77C8"/>
    <w:rsid w:val="007B7C36"/>
    <w:rsid w:val="007C34FB"/>
    <w:rsid w:val="007C46D2"/>
    <w:rsid w:val="007C53F0"/>
    <w:rsid w:val="007C5D65"/>
    <w:rsid w:val="007C5EF9"/>
    <w:rsid w:val="007D06F9"/>
    <w:rsid w:val="007D5F04"/>
    <w:rsid w:val="007D6C20"/>
    <w:rsid w:val="007D7695"/>
    <w:rsid w:val="007D77F0"/>
    <w:rsid w:val="007E0843"/>
    <w:rsid w:val="007E1E19"/>
    <w:rsid w:val="007E244B"/>
    <w:rsid w:val="007E4EAF"/>
    <w:rsid w:val="007E501A"/>
    <w:rsid w:val="007E6ACC"/>
    <w:rsid w:val="007F0429"/>
    <w:rsid w:val="007F1052"/>
    <w:rsid w:val="007F13FC"/>
    <w:rsid w:val="007F20C2"/>
    <w:rsid w:val="007F2DA0"/>
    <w:rsid w:val="007F34ED"/>
    <w:rsid w:val="007F5CDD"/>
    <w:rsid w:val="007F7320"/>
    <w:rsid w:val="008021E6"/>
    <w:rsid w:val="00803A88"/>
    <w:rsid w:val="008076ED"/>
    <w:rsid w:val="00811A22"/>
    <w:rsid w:val="00812A27"/>
    <w:rsid w:val="00812B87"/>
    <w:rsid w:val="008137D0"/>
    <w:rsid w:val="00816F78"/>
    <w:rsid w:val="0081799C"/>
    <w:rsid w:val="00821108"/>
    <w:rsid w:val="008219EF"/>
    <w:rsid w:val="00821DAB"/>
    <w:rsid w:val="00822014"/>
    <w:rsid w:val="00823C37"/>
    <w:rsid w:val="008261FD"/>
    <w:rsid w:val="00830B30"/>
    <w:rsid w:val="008313B5"/>
    <w:rsid w:val="008315EE"/>
    <w:rsid w:val="0083247F"/>
    <w:rsid w:val="00832F57"/>
    <w:rsid w:val="00833233"/>
    <w:rsid w:val="008349BE"/>
    <w:rsid w:val="00837462"/>
    <w:rsid w:val="00842784"/>
    <w:rsid w:val="00851EF4"/>
    <w:rsid w:val="0085250B"/>
    <w:rsid w:val="00854C42"/>
    <w:rsid w:val="0085573D"/>
    <w:rsid w:val="0085694A"/>
    <w:rsid w:val="00863497"/>
    <w:rsid w:val="008652AA"/>
    <w:rsid w:val="00865305"/>
    <w:rsid w:val="008666F7"/>
    <w:rsid w:val="00866745"/>
    <w:rsid w:val="00870EB7"/>
    <w:rsid w:val="00872BC8"/>
    <w:rsid w:val="00872F7B"/>
    <w:rsid w:val="00875813"/>
    <w:rsid w:val="00875E8A"/>
    <w:rsid w:val="00880A38"/>
    <w:rsid w:val="0088174F"/>
    <w:rsid w:val="00882304"/>
    <w:rsid w:val="0088285F"/>
    <w:rsid w:val="00882E4A"/>
    <w:rsid w:val="008845B2"/>
    <w:rsid w:val="00885C3B"/>
    <w:rsid w:val="00886FFB"/>
    <w:rsid w:val="008922D9"/>
    <w:rsid w:val="008937C3"/>
    <w:rsid w:val="0089429F"/>
    <w:rsid w:val="008A17C1"/>
    <w:rsid w:val="008A1C11"/>
    <w:rsid w:val="008A5DFB"/>
    <w:rsid w:val="008A711B"/>
    <w:rsid w:val="008A7BFB"/>
    <w:rsid w:val="008B0DF3"/>
    <w:rsid w:val="008B4D81"/>
    <w:rsid w:val="008C005E"/>
    <w:rsid w:val="008C1894"/>
    <w:rsid w:val="008C2440"/>
    <w:rsid w:val="008C3161"/>
    <w:rsid w:val="008C573E"/>
    <w:rsid w:val="008C7F59"/>
    <w:rsid w:val="008D328E"/>
    <w:rsid w:val="008D3CE9"/>
    <w:rsid w:val="008D45C8"/>
    <w:rsid w:val="008D6EDB"/>
    <w:rsid w:val="008E1C0F"/>
    <w:rsid w:val="008E23D3"/>
    <w:rsid w:val="008F1CE8"/>
    <w:rsid w:val="008F27E7"/>
    <w:rsid w:val="008F431B"/>
    <w:rsid w:val="008F716D"/>
    <w:rsid w:val="00902B9D"/>
    <w:rsid w:val="009057EB"/>
    <w:rsid w:val="0090608A"/>
    <w:rsid w:val="0090685C"/>
    <w:rsid w:val="0091035D"/>
    <w:rsid w:val="00911147"/>
    <w:rsid w:val="009115B5"/>
    <w:rsid w:val="00913D9E"/>
    <w:rsid w:val="00913F49"/>
    <w:rsid w:val="009161F4"/>
    <w:rsid w:val="009165B7"/>
    <w:rsid w:val="00916F9B"/>
    <w:rsid w:val="0091707D"/>
    <w:rsid w:val="00920538"/>
    <w:rsid w:val="00921690"/>
    <w:rsid w:val="0092291E"/>
    <w:rsid w:val="00923B01"/>
    <w:rsid w:val="00926915"/>
    <w:rsid w:val="0093316E"/>
    <w:rsid w:val="0093331E"/>
    <w:rsid w:val="009348BE"/>
    <w:rsid w:val="00934DDE"/>
    <w:rsid w:val="00935D74"/>
    <w:rsid w:val="00940417"/>
    <w:rsid w:val="00942D7D"/>
    <w:rsid w:val="00943CE1"/>
    <w:rsid w:val="00944594"/>
    <w:rsid w:val="00946E4C"/>
    <w:rsid w:val="009509DE"/>
    <w:rsid w:val="00952008"/>
    <w:rsid w:val="00952329"/>
    <w:rsid w:val="00953745"/>
    <w:rsid w:val="0095657B"/>
    <w:rsid w:val="009611E4"/>
    <w:rsid w:val="00962752"/>
    <w:rsid w:val="0096312F"/>
    <w:rsid w:val="00964ABD"/>
    <w:rsid w:val="00964C51"/>
    <w:rsid w:val="009654D7"/>
    <w:rsid w:val="0096562A"/>
    <w:rsid w:val="0097154B"/>
    <w:rsid w:val="009725A6"/>
    <w:rsid w:val="009729B3"/>
    <w:rsid w:val="00973336"/>
    <w:rsid w:val="0097366C"/>
    <w:rsid w:val="00973D4C"/>
    <w:rsid w:val="00973EB1"/>
    <w:rsid w:val="00975C35"/>
    <w:rsid w:val="00976204"/>
    <w:rsid w:val="00976C99"/>
    <w:rsid w:val="0098003B"/>
    <w:rsid w:val="0098008C"/>
    <w:rsid w:val="00980552"/>
    <w:rsid w:val="009822EB"/>
    <w:rsid w:val="009826B0"/>
    <w:rsid w:val="0098382B"/>
    <w:rsid w:val="0098478C"/>
    <w:rsid w:val="00984B47"/>
    <w:rsid w:val="00985100"/>
    <w:rsid w:val="00985F88"/>
    <w:rsid w:val="009875F4"/>
    <w:rsid w:val="0099315C"/>
    <w:rsid w:val="0099330D"/>
    <w:rsid w:val="00995239"/>
    <w:rsid w:val="0099563B"/>
    <w:rsid w:val="00995990"/>
    <w:rsid w:val="009966C4"/>
    <w:rsid w:val="00996BC9"/>
    <w:rsid w:val="009972CC"/>
    <w:rsid w:val="009975FA"/>
    <w:rsid w:val="009A3386"/>
    <w:rsid w:val="009A3ADB"/>
    <w:rsid w:val="009B21C2"/>
    <w:rsid w:val="009C2089"/>
    <w:rsid w:val="009C28CC"/>
    <w:rsid w:val="009C2A1B"/>
    <w:rsid w:val="009C3BA0"/>
    <w:rsid w:val="009C5330"/>
    <w:rsid w:val="009C6A3B"/>
    <w:rsid w:val="009D1A17"/>
    <w:rsid w:val="009D1CD5"/>
    <w:rsid w:val="009D218D"/>
    <w:rsid w:val="009D4E71"/>
    <w:rsid w:val="009D6044"/>
    <w:rsid w:val="009D63E6"/>
    <w:rsid w:val="009D7147"/>
    <w:rsid w:val="009E06B8"/>
    <w:rsid w:val="009E0C1B"/>
    <w:rsid w:val="009E1DA8"/>
    <w:rsid w:val="009E21A8"/>
    <w:rsid w:val="009E5310"/>
    <w:rsid w:val="009E575E"/>
    <w:rsid w:val="009E7D73"/>
    <w:rsid w:val="009F3664"/>
    <w:rsid w:val="009F3833"/>
    <w:rsid w:val="009F4264"/>
    <w:rsid w:val="009F5331"/>
    <w:rsid w:val="009F6F6E"/>
    <w:rsid w:val="00A01810"/>
    <w:rsid w:val="00A04315"/>
    <w:rsid w:val="00A0537B"/>
    <w:rsid w:val="00A05623"/>
    <w:rsid w:val="00A0714E"/>
    <w:rsid w:val="00A07B20"/>
    <w:rsid w:val="00A07CE0"/>
    <w:rsid w:val="00A07E75"/>
    <w:rsid w:val="00A10EFE"/>
    <w:rsid w:val="00A11E28"/>
    <w:rsid w:val="00A1283F"/>
    <w:rsid w:val="00A12A8A"/>
    <w:rsid w:val="00A12DB0"/>
    <w:rsid w:val="00A21DD7"/>
    <w:rsid w:val="00A25C0F"/>
    <w:rsid w:val="00A26C83"/>
    <w:rsid w:val="00A31565"/>
    <w:rsid w:val="00A32115"/>
    <w:rsid w:val="00A3280B"/>
    <w:rsid w:val="00A33661"/>
    <w:rsid w:val="00A33C30"/>
    <w:rsid w:val="00A35167"/>
    <w:rsid w:val="00A41B3A"/>
    <w:rsid w:val="00A41DCD"/>
    <w:rsid w:val="00A41FD4"/>
    <w:rsid w:val="00A42266"/>
    <w:rsid w:val="00A43376"/>
    <w:rsid w:val="00A43797"/>
    <w:rsid w:val="00A438C2"/>
    <w:rsid w:val="00A4430A"/>
    <w:rsid w:val="00A506CE"/>
    <w:rsid w:val="00A50886"/>
    <w:rsid w:val="00A53259"/>
    <w:rsid w:val="00A53B42"/>
    <w:rsid w:val="00A5456C"/>
    <w:rsid w:val="00A54677"/>
    <w:rsid w:val="00A55586"/>
    <w:rsid w:val="00A57F68"/>
    <w:rsid w:val="00A57F8C"/>
    <w:rsid w:val="00A608E3"/>
    <w:rsid w:val="00A61F90"/>
    <w:rsid w:val="00A62738"/>
    <w:rsid w:val="00A6370D"/>
    <w:rsid w:val="00A63924"/>
    <w:rsid w:val="00A67873"/>
    <w:rsid w:val="00A67DE7"/>
    <w:rsid w:val="00A70864"/>
    <w:rsid w:val="00A72195"/>
    <w:rsid w:val="00A73449"/>
    <w:rsid w:val="00A73738"/>
    <w:rsid w:val="00A84BF9"/>
    <w:rsid w:val="00A85471"/>
    <w:rsid w:val="00A90F22"/>
    <w:rsid w:val="00A91601"/>
    <w:rsid w:val="00A91FBB"/>
    <w:rsid w:val="00A9330A"/>
    <w:rsid w:val="00A95369"/>
    <w:rsid w:val="00A95F27"/>
    <w:rsid w:val="00AA0A54"/>
    <w:rsid w:val="00AA20DC"/>
    <w:rsid w:val="00AA3D0A"/>
    <w:rsid w:val="00AA48CC"/>
    <w:rsid w:val="00AA55A3"/>
    <w:rsid w:val="00AA7C9B"/>
    <w:rsid w:val="00AB1A3D"/>
    <w:rsid w:val="00AB221F"/>
    <w:rsid w:val="00AB3B56"/>
    <w:rsid w:val="00AB6095"/>
    <w:rsid w:val="00AB6D9A"/>
    <w:rsid w:val="00AB7BBC"/>
    <w:rsid w:val="00AC1EB2"/>
    <w:rsid w:val="00AC35A4"/>
    <w:rsid w:val="00AC556A"/>
    <w:rsid w:val="00AC6DED"/>
    <w:rsid w:val="00AC6DFA"/>
    <w:rsid w:val="00AC789A"/>
    <w:rsid w:val="00AC7B7E"/>
    <w:rsid w:val="00AD00E9"/>
    <w:rsid w:val="00AD37E3"/>
    <w:rsid w:val="00AD3B99"/>
    <w:rsid w:val="00AD4924"/>
    <w:rsid w:val="00AE40EA"/>
    <w:rsid w:val="00AE584D"/>
    <w:rsid w:val="00AE5B8E"/>
    <w:rsid w:val="00AF0A7E"/>
    <w:rsid w:val="00AF1E5F"/>
    <w:rsid w:val="00AF35C8"/>
    <w:rsid w:val="00AF3B7A"/>
    <w:rsid w:val="00AF5CD2"/>
    <w:rsid w:val="00B028C7"/>
    <w:rsid w:val="00B02D99"/>
    <w:rsid w:val="00B04F15"/>
    <w:rsid w:val="00B0780A"/>
    <w:rsid w:val="00B11917"/>
    <w:rsid w:val="00B12BD6"/>
    <w:rsid w:val="00B15586"/>
    <w:rsid w:val="00B166CC"/>
    <w:rsid w:val="00B16FF6"/>
    <w:rsid w:val="00B20824"/>
    <w:rsid w:val="00B23D83"/>
    <w:rsid w:val="00B24700"/>
    <w:rsid w:val="00B256A5"/>
    <w:rsid w:val="00B2610C"/>
    <w:rsid w:val="00B2648E"/>
    <w:rsid w:val="00B30DED"/>
    <w:rsid w:val="00B31362"/>
    <w:rsid w:val="00B31755"/>
    <w:rsid w:val="00B31C89"/>
    <w:rsid w:val="00B32C84"/>
    <w:rsid w:val="00B34100"/>
    <w:rsid w:val="00B357DD"/>
    <w:rsid w:val="00B365C0"/>
    <w:rsid w:val="00B40320"/>
    <w:rsid w:val="00B4084F"/>
    <w:rsid w:val="00B4254A"/>
    <w:rsid w:val="00B43FFE"/>
    <w:rsid w:val="00B443CD"/>
    <w:rsid w:val="00B45BCD"/>
    <w:rsid w:val="00B4600D"/>
    <w:rsid w:val="00B465EC"/>
    <w:rsid w:val="00B501B4"/>
    <w:rsid w:val="00B50891"/>
    <w:rsid w:val="00B512CB"/>
    <w:rsid w:val="00B52C4C"/>
    <w:rsid w:val="00B53C44"/>
    <w:rsid w:val="00B56A1A"/>
    <w:rsid w:val="00B57091"/>
    <w:rsid w:val="00B57EDF"/>
    <w:rsid w:val="00B57F29"/>
    <w:rsid w:val="00B627F9"/>
    <w:rsid w:val="00B62865"/>
    <w:rsid w:val="00B661CA"/>
    <w:rsid w:val="00B667F8"/>
    <w:rsid w:val="00B66FF6"/>
    <w:rsid w:val="00B705B1"/>
    <w:rsid w:val="00B71746"/>
    <w:rsid w:val="00B72F18"/>
    <w:rsid w:val="00B74D6D"/>
    <w:rsid w:val="00B74ECA"/>
    <w:rsid w:val="00B762C3"/>
    <w:rsid w:val="00B7653C"/>
    <w:rsid w:val="00B77776"/>
    <w:rsid w:val="00B8169A"/>
    <w:rsid w:val="00B826DB"/>
    <w:rsid w:val="00B83F1E"/>
    <w:rsid w:val="00B85D6A"/>
    <w:rsid w:val="00B9118E"/>
    <w:rsid w:val="00B94DD8"/>
    <w:rsid w:val="00B95F1A"/>
    <w:rsid w:val="00B962D2"/>
    <w:rsid w:val="00B96B4A"/>
    <w:rsid w:val="00B976CE"/>
    <w:rsid w:val="00BA2EA8"/>
    <w:rsid w:val="00BA38B2"/>
    <w:rsid w:val="00BA7329"/>
    <w:rsid w:val="00BB4764"/>
    <w:rsid w:val="00BB4977"/>
    <w:rsid w:val="00BB5DE1"/>
    <w:rsid w:val="00BB7505"/>
    <w:rsid w:val="00BB7981"/>
    <w:rsid w:val="00BC0912"/>
    <w:rsid w:val="00BC0CF7"/>
    <w:rsid w:val="00BC2790"/>
    <w:rsid w:val="00BC4098"/>
    <w:rsid w:val="00BC5C7C"/>
    <w:rsid w:val="00BC644C"/>
    <w:rsid w:val="00BD186E"/>
    <w:rsid w:val="00BD1B61"/>
    <w:rsid w:val="00BD33D1"/>
    <w:rsid w:val="00BD414A"/>
    <w:rsid w:val="00BD51AD"/>
    <w:rsid w:val="00BD5F9C"/>
    <w:rsid w:val="00BD7FB3"/>
    <w:rsid w:val="00BE04AA"/>
    <w:rsid w:val="00BE32C7"/>
    <w:rsid w:val="00BE44A3"/>
    <w:rsid w:val="00BE5531"/>
    <w:rsid w:val="00BE62DB"/>
    <w:rsid w:val="00BE70F8"/>
    <w:rsid w:val="00BE794B"/>
    <w:rsid w:val="00BF0145"/>
    <w:rsid w:val="00BF0845"/>
    <w:rsid w:val="00BF12D8"/>
    <w:rsid w:val="00BF26F6"/>
    <w:rsid w:val="00BF2F14"/>
    <w:rsid w:val="00BF36E0"/>
    <w:rsid w:val="00BF40A1"/>
    <w:rsid w:val="00BF40F8"/>
    <w:rsid w:val="00BF6D2E"/>
    <w:rsid w:val="00BF7F03"/>
    <w:rsid w:val="00C105C0"/>
    <w:rsid w:val="00C10C63"/>
    <w:rsid w:val="00C11BDD"/>
    <w:rsid w:val="00C1267E"/>
    <w:rsid w:val="00C14CA7"/>
    <w:rsid w:val="00C15C2A"/>
    <w:rsid w:val="00C15EAA"/>
    <w:rsid w:val="00C209BE"/>
    <w:rsid w:val="00C23568"/>
    <w:rsid w:val="00C2528A"/>
    <w:rsid w:val="00C26409"/>
    <w:rsid w:val="00C27DFC"/>
    <w:rsid w:val="00C33CDB"/>
    <w:rsid w:val="00C35A91"/>
    <w:rsid w:val="00C361E9"/>
    <w:rsid w:val="00C37407"/>
    <w:rsid w:val="00C37CA9"/>
    <w:rsid w:val="00C41BA5"/>
    <w:rsid w:val="00C41C2C"/>
    <w:rsid w:val="00C43FCB"/>
    <w:rsid w:val="00C44E11"/>
    <w:rsid w:val="00C451DA"/>
    <w:rsid w:val="00C468C6"/>
    <w:rsid w:val="00C47C89"/>
    <w:rsid w:val="00C5008D"/>
    <w:rsid w:val="00C5042B"/>
    <w:rsid w:val="00C54675"/>
    <w:rsid w:val="00C560AB"/>
    <w:rsid w:val="00C56C21"/>
    <w:rsid w:val="00C57F73"/>
    <w:rsid w:val="00C60DD1"/>
    <w:rsid w:val="00C61514"/>
    <w:rsid w:val="00C6197F"/>
    <w:rsid w:val="00C62709"/>
    <w:rsid w:val="00C653AD"/>
    <w:rsid w:val="00C70B23"/>
    <w:rsid w:val="00C70C0B"/>
    <w:rsid w:val="00C71EE7"/>
    <w:rsid w:val="00C723D3"/>
    <w:rsid w:val="00C73433"/>
    <w:rsid w:val="00C7592A"/>
    <w:rsid w:val="00C75B60"/>
    <w:rsid w:val="00C77862"/>
    <w:rsid w:val="00C778D0"/>
    <w:rsid w:val="00C8037B"/>
    <w:rsid w:val="00C80BC1"/>
    <w:rsid w:val="00C80E6B"/>
    <w:rsid w:val="00C840CE"/>
    <w:rsid w:val="00C8522E"/>
    <w:rsid w:val="00C85CF2"/>
    <w:rsid w:val="00C8644F"/>
    <w:rsid w:val="00C90BF6"/>
    <w:rsid w:val="00C943B8"/>
    <w:rsid w:val="00C973D8"/>
    <w:rsid w:val="00C978AD"/>
    <w:rsid w:val="00CA1379"/>
    <w:rsid w:val="00CA1891"/>
    <w:rsid w:val="00CA1C86"/>
    <w:rsid w:val="00CA5ECC"/>
    <w:rsid w:val="00CA6BB3"/>
    <w:rsid w:val="00CA6F58"/>
    <w:rsid w:val="00CA7009"/>
    <w:rsid w:val="00CA7C0E"/>
    <w:rsid w:val="00CB01BA"/>
    <w:rsid w:val="00CB082A"/>
    <w:rsid w:val="00CB2A32"/>
    <w:rsid w:val="00CB2F13"/>
    <w:rsid w:val="00CB35EE"/>
    <w:rsid w:val="00CB5319"/>
    <w:rsid w:val="00CB583D"/>
    <w:rsid w:val="00CB665E"/>
    <w:rsid w:val="00CB775C"/>
    <w:rsid w:val="00CC00B3"/>
    <w:rsid w:val="00CC026C"/>
    <w:rsid w:val="00CC12B8"/>
    <w:rsid w:val="00CC1969"/>
    <w:rsid w:val="00CC2723"/>
    <w:rsid w:val="00CC5DE6"/>
    <w:rsid w:val="00CC6489"/>
    <w:rsid w:val="00CC79EE"/>
    <w:rsid w:val="00CD057B"/>
    <w:rsid w:val="00CD1925"/>
    <w:rsid w:val="00CD2020"/>
    <w:rsid w:val="00CD2B3F"/>
    <w:rsid w:val="00CD2B80"/>
    <w:rsid w:val="00CD659D"/>
    <w:rsid w:val="00CD7621"/>
    <w:rsid w:val="00CE0AC8"/>
    <w:rsid w:val="00CE0D75"/>
    <w:rsid w:val="00CE103F"/>
    <w:rsid w:val="00CE18CE"/>
    <w:rsid w:val="00CE26E8"/>
    <w:rsid w:val="00CE44B5"/>
    <w:rsid w:val="00CE49DE"/>
    <w:rsid w:val="00CE5329"/>
    <w:rsid w:val="00CE584C"/>
    <w:rsid w:val="00CF29BC"/>
    <w:rsid w:val="00CF2F78"/>
    <w:rsid w:val="00CF462C"/>
    <w:rsid w:val="00CF7BE6"/>
    <w:rsid w:val="00D01B2E"/>
    <w:rsid w:val="00D020CB"/>
    <w:rsid w:val="00D0301D"/>
    <w:rsid w:val="00D032BF"/>
    <w:rsid w:val="00D03B2E"/>
    <w:rsid w:val="00D0535D"/>
    <w:rsid w:val="00D165D6"/>
    <w:rsid w:val="00D23619"/>
    <w:rsid w:val="00D25DDB"/>
    <w:rsid w:val="00D33C09"/>
    <w:rsid w:val="00D33F66"/>
    <w:rsid w:val="00D34CCD"/>
    <w:rsid w:val="00D351F3"/>
    <w:rsid w:val="00D359CB"/>
    <w:rsid w:val="00D35EEC"/>
    <w:rsid w:val="00D37120"/>
    <w:rsid w:val="00D404BA"/>
    <w:rsid w:val="00D44590"/>
    <w:rsid w:val="00D44FCB"/>
    <w:rsid w:val="00D468AC"/>
    <w:rsid w:val="00D46CE2"/>
    <w:rsid w:val="00D475AC"/>
    <w:rsid w:val="00D47C03"/>
    <w:rsid w:val="00D50903"/>
    <w:rsid w:val="00D5140E"/>
    <w:rsid w:val="00D5568C"/>
    <w:rsid w:val="00D55AA6"/>
    <w:rsid w:val="00D55D46"/>
    <w:rsid w:val="00D57174"/>
    <w:rsid w:val="00D609D8"/>
    <w:rsid w:val="00D6123D"/>
    <w:rsid w:val="00D636BB"/>
    <w:rsid w:val="00D652D0"/>
    <w:rsid w:val="00D65ECB"/>
    <w:rsid w:val="00D66A33"/>
    <w:rsid w:val="00D7087E"/>
    <w:rsid w:val="00D7166E"/>
    <w:rsid w:val="00D7170D"/>
    <w:rsid w:val="00D73B81"/>
    <w:rsid w:val="00D74420"/>
    <w:rsid w:val="00D75217"/>
    <w:rsid w:val="00D75A9B"/>
    <w:rsid w:val="00D75C79"/>
    <w:rsid w:val="00D76E5F"/>
    <w:rsid w:val="00D83832"/>
    <w:rsid w:val="00D838D6"/>
    <w:rsid w:val="00D849B3"/>
    <w:rsid w:val="00D8589A"/>
    <w:rsid w:val="00D8615F"/>
    <w:rsid w:val="00D86742"/>
    <w:rsid w:val="00D87D74"/>
    <w:rsid w:val="00D91A71"/>
    <w:rsid w:val="00D91B90"/>
    <w:rsid w:val="00D92BB8"/>
    <w:rsid w:val="00D9451F"/>
    <w:rsid w:val="00D94696"/>
    <w:rsid w:val="00D95A07"/>
    <w:rsid w:val="00D95F56"/>
    <w:rsid w:val="00D970AC"/>
    <w:rsid w:val="00D97D9F"/>
    <w:rsid w:val="00DA6B5E"/>
    <w:rsid w:val="00DA6C09"/>
    <w:rsid w:val="00DA7CCC"/>
    <w:rsid w:val="00DB0CC9"/>
    <w:rsid w:val="00DB2025"/>
    <w:rsid w:val="00DB575C"/>
    <w:rsid w:val="00DB5D23"/>
    <w:rsid w:val="00DB6026"/>
    <w:rsid w:val="00DB7567"/>
    <w:rsid w:val="00DB7726"/>
    <w:rsid w:val="00DC12FD"/>
    <w:rsid w:val="00DC3F3A"/>
    <w:rsid w:val="00DC4746"/>
    <w:rsid w:val="00DC4B9F"/>
    <w:rsid w:val="00DC6D10"/>
    <w:rsid w:val="00DC6E78"/>
    <w:rsid w:val="00DC7F2C"/>
    <w:rsid w:val="00DD127B"/>
    <w:rsid w:val="00DD2270"/>
    <w:rsid w:val="00DD23E4"/>
    <w:rsid w:val="00DD2861"/>
    <w:rsid w:val="00DD4A26"/>
    <w:rsid w:val="00DD7D21"/>
    <w:rsid w:val="00DE050A"/>
    <w:rsid w:val="00DE05AA"/>
    <w:rsid w:val="00DE2219"/>
    <w:rsid w:val="00DE25C3"/>
    <w:rsid w:val="00DE368F"/>
    <w:rsid w:val="00DE3798"/>
    <w:rsid w:val="00DE4D00"/>
    <w:rsid w:val="00DE7A27"/>
    <w:rsid w:val="00DF4E56"/>
    <w:rsid w:val="00DF4FE0"/>
    <w:rsid w:val="00E00562"/>
    <w:rsid w:val="00E007B7"/>
    <w:rsid w:val="00E03225"/>
    <w:rsid w:val="00E03E4C"/>
    <w:rsid w:val="00E055A5"/>
    <w:rsid w:val="00E131E1"/>
    <w:rsid w:val="00E13980"/>
    <w:rsid w:val="00E13FF3"/>
    <w:rsid w:val="00E165EB"/>
    <w:rsid w:val="00E20140"/>
    <w:rsid w:val="00E21451"/>
    <w:rsid w:val="00E21540"/>
    <w:rsid w:val="00E21922"/>
    <w:rsid w:val="00E2269C"/>
    <w:rsid w:val="00E22A9B"/>
    <w:rsid w:val="00E24571"/>
    <w:rsid w:val="00E25672"/>
    <w:rsid w:val="00E25E23"/>
    <w:rsid w:val="00E27F01"/>
    <w:rsid w:val="00E27F17"/>
    <w:rsid w:val="00E31253"/>
    <w:rsid w:val="00E31720"/>
    <w:rsid w:val="00E32CC0"/>
    <w:rsid w:val="00E36E66"/>
    <w:rsid w:val="00E37154"/>
    <w:rsid w:val="00E37548"/>
    <w:rsid w:val="00E42383"/>
    <w:rsid w:val="00E425DA"/>
    <w:rsid w:val="00E42C04"/>
    <w:rsid w:val="00E5020E"/>
    <w:rsid w:val="00E5244B"/>
    <w:rsid w:val="00E52BB6"/>
    <w:rsid w:val="00E53267"/>
    <w:rsid w:val="00E55B5E"/>
    <w:rsid w:val="00E606B7"/>
    <w:rsid w:val="00E6369D"/>
    <w:rsid w:val="00E64350"/>
    <w:rsid w:val="00E66C04"/>
    <w:rsid w:val="00E737B1"/>
    <w:rsid w:val="00E76F04"/>
    <w:rsid w:val="00E77D6B"/>
    <w:rsid w:val="00E81AB3"/>
    <w:rsid w:val="00E8666C"/>
    <w:rsid w:val="00E86781"/>
    <w:rsid w:val="00E9237A"/>
    <w:rsid w:val="00E92F8C"/>
    <w:rsid w:val="00E931C5"/>
    <w:rsid w:val="00E93214"/>
    <w:rsid w:val="00E94FCC"/>
    <w:rsid w:val="00E9776B"/>
    <w:rsid w:val="00EA0671"/>
    <w:rsid w:val="00EA210B"/>
    <w:rsid w:val="00EA31DC"/>
    <w:rsid w:val="00EA3239"/>
    <w:rsid w:val="00EA6D55"/>
    <w:rsid w:val="00EB3E23"/>
    <w:rsid w:val="00EC0907"/>
    <w:rsid w:val="00EC415F"/>
    <w:rsid w:val="00EC73E5"/>
    <w:rsid w:val="00EC77E7"/>
    <w:rsid w:val="00EC7B33"/>
    <w:rsid w:val="00ED1F77"/>
    <w:rsid w:val="00ED345B"/>
    <w:rsid w:val="00ED40AB"/>
    <w:rsid w:val="00EE47EB"/>
    <w:rsid w:val="00EF009A"/>
    <w:rsid w:val="00EF0359"/>
    <w:rsid w:val="00EF04E1"/>
    <w:rsid w:val="00EF09E4"/>
    <w:rsid w:val="00EF16AE"/>
    <w:rsid w:val="00EF336E"/>
    <w:rsid w:val="00EF3784"/>
    <w:rsid w:val="00EF394A"/>
    <w:rsid w:val="00F03226"/>
    <w:rsid w:val="00F05741"/>
    <w:rsid w:val="00F05F13"/>
    <w:rsid w:val="00F0691B"/>
    <w:rsid w:val="00F077EE"/>
    <w:rsid w:val="00F11052"/>
    <w:rsid w:val="00F11E74"/>
    <w:rsid w:val="00F12A04"/>
    <w:rsid w:val="00F139E8"/>
    <w:rsid w:val="00F13A98"/>
    <w:rsid w:val="00F13B87"/>
    <w:rsid w:val="00F142D7"/>
    <w:rsid w:val="00F14BCB"/>
    <w:rsid w:val="00F14E95"/>
    <w:rsid w:val="00F15B0E"/>
    <w:rsid w:val="00F176B6"/>
    <w:rsid w:val="00F20421"/>
    <w:rsid w:val="00F21972"/>
    <w:rsid w:val="00F220FE"/>
    <w:rsid w:val="00F228FB"/>
    <w:rsid w:val="00F244FD"/>
    <w:rsid w:val="00F25D16"/>
    <w:rsid w:val="00F30D4A"/>
    <w:rsid w:val="00F35FE0"/>
    <w:rsid w:val="00F378DB"/>
    <w:rsid w:val="00F37DF4"/>
    <w:rsid w:val="00F42559"/>
    <w:rsid w:val="00F45A21"/>
    <w:rsid w:val="00F47338"/>
    <w:rsid w:val="00F479CA"/>
    <w:rsid w:val="00F50366"/>
    <w:rsid w:val="00F50B81"/>
    <w:rsid w:val="00F519AF"/>
    <w:rsid w:val="00F51FB4"/>
    <w:rsid w:val="00F5396D"/>
    <w:rsid w:val="00F554A9"/>
    <w:rsid w:val="00F566DC"/>
    <w:rsid w:val="00F56D77"/>
    <w:rsid w:val="00F57176"/>
    <w:rsid w:val="00F5776B"/>
    <w:rsid w:val="00F622D8"/>
    <w:rsid w:val="00F63E6A"/>
    <w:rsid w:val="00F66C31"/>
    <w:rsid w:val="00F6753D"/>
    <w:rsid w:val="00F67C8B"/>
    <w:rsid w:val="00F71639"/>
    <w:rsid w:val="00F71C67"/>
    <w:rsid w:val="00F73D30"/>
    <w:rsid w:val="00F7547F"/>
    <w:rsid w:val="00F7782B"/>
    <w:rsid w:val="00F81598"/>
    <w:rsid w:val="00F83C26"/>
    <w:rsid w:val="00F843BF"/>
    <w:rsid w:val="00F85C29"/>
    <w:rsid w:val="00F864B3"/>
    <w:rsid w:val="00F86F1F"/>
    <w:rsid w:val="00F87609"/>
    <w:rsid w:val="00F87C11"/>
    <w:rsid w:val="00F90671"/>
    <w:rsid w:val="00F932DC"/>
    <w:rsid w:val="00F94910"/>
    <w:rsid w:val="00F96C8C"/>
    <w:rsid w:val="00FA07FA"/>
    <w:rsid w:val="00FA5491"/>
    <w:rsid w:val="00FA5950"/>
    <w:rsid w:val="00FA6268"/>
    <w:rsid w:val="00FA7B1F"/>
    <w:rsid w:val="00FB02C5"/>
    <w:rsid w:val="00FB0717"/>
    <w:rsid w:val="00FB2FE5"/>
    <w:rsid w:val="00FB3541"/>
    <w:rsid w:val="00FB5BCA"/>
    <w:rsid w:val="00FB6067"/>
    <w:rsid w:val="00FB7086"/>
    <w:rsid w:val="00FB73F8"/>
    <w:rsid w:val="00FB7DB9"/>
    <w:rsid w:val="00FC0D38"/>
    <w:rsid w:val="00FC1C6D"/>
    <w:rsid w:val="00FC295F"/>
    <w:rsid w:val="00FC71D5"/>
    <w:rsid w:val="00FD0EE8"/>
    <w:rsid w:val="00FD2E04"/>
    <w:rsid w:val="00FD5DB5"/>
    <w:rsid w:val="00FD5F57"/>
    <w:rsid w:val="00FD76C7"/>
    <w:rsid w:val="00FE09EF"/>
    <w:rsid w:val="00FE0CCC"/>
    <w:rsid w:val="00FE10CE"/>
    <w:rsid w:val="00FE451D"/>
    <w:rsid w:val="00FE6DF0"/>
    <w:rsid w:val="00FE7C51"/>
    <w:rsid w:val="00FF097E"/>
    <w:rsid w:val="00FF23F8"/>
    <w:rsid w:val="00FF34FE"/>
    <w:rsid w:val="00FF6EFD"/>
    <w:rsid w:val="00FF7A33"/>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40536"/>
    <w:pPr>
      <w:spacing w:after="200" w:line="276" w:lineRule="auto"/>
    </w:pPr>
  </w:style>
  <w:style w:type="paragraph" w:styleId="10">
    <w:name w:val="heading 1"/>
    <w:basedOn w:val="a0"/>
    <w:next w:val="a0"/>
    <w:link w:val="11"/>
    <w:uiPriority w:val="9"/>
    <w:qFormat/>
    <w:rsid w:val="000A106F"/>
    <w:pPr>
      <w:spacing w:after="0" w:line="240" w:lineRule="auto"/>
      <w:ind w:firstLine="709"/>
      <w:jc w:val="center"/>
      <w:outlineLvl w:val="0"/>
    </w:pPr>
    <w:rPr>
      <w:rFonts w:ascii="Times New Roman" w:eastAsia="Calibri" w:hAnsi="Times New Roman" w:cs="Times New Roman"/>
      <w:b/>
      <w:caps/>
      <w:sz w:val="24"/>
      <w:szCs w:val="24"/>
    </w:rPr>
  </w:style>
  <w:style w:type="paragraph" w:styleId="20">
    <w:name w:val="heading 2"/>
    <w:basedOn w:val="a0"/>
    <w:next w:val="a0"/>
    <w:link w:val="21"/>
    <w:uiPriority w:val="9"/>
    <w:unhideWhenUsed/>
    <w:qFormat/>
    <w:rsid w:val="0090685C"/>
    <w:pPr>
      <w:spacing w:after="0" w:line="240" w:lineRule="auto"/>
      <w:jc w:val="center"/>
      <w:outlineLvl w:val="1"/>
    </w:pPr>
  </w:style>
  <w:style w:type="paragraph" w:styleId="3">
    <w:name w:val="heading 3"/>
    <w:basedOn w:val="a0"/>
    <w:next w:val="a0"/>
    <w:link w:val="30"/>
    <w:uiPriority w:val="9"/>
    <w:unhideWhenUsed/>
    <w:qFormat/>
    <w:rsid w:val="0090685C"/>
    <w:pPr>
      <w:spacing w:after="0" w:line="240" w:lineRule="auto"/>
      <w:jc w:val="center"/>
      <w:outlineLvl w:val="2"/>
    </w:pPr>
  </w:style>
  <w:style w:type="paragraph" w:styleId="4">
    <w:name w:val="heading 4"/>
    <w:basedOn w:val="a0"/>
    <w:next w:val="a0"/>
    <w:link w:val="40"/>
    <w:uiPriority w:val="9"/>
    <w:unhideWhenUsed/>
    <w:qFormat/>
    <w:rsid w:val="000A106F"/>
    <w:pPr>
      <w:keepNext/>
      <w:keepLines/>
      <w:spacing w:before="40" w:after="0"/>
      <w:jc w:val="center"/>
      <w:outlineLvl w:val="3"/>
    </w:pPr>
    <w:rPr>
      <w:rFonts w:ascii="Times New Roman" w:eastAsiaTheme="majorEastAsia" w:hAnsi="Times New Roman" w:cs="Times New Roman"/>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0A106F"/>
    <w:rPr>
      <w:rFonts w:ascii="Times New Roman" w:eastAsia="Calibri" w:hAnsi="Times New Roman" w:cs="Times New Roman"/>
      <w:b/>
      <w:caps/>
      <w:sz w:val="24"/>
      <w:szCs w:val="24"/>
    </w:rPr>
  </w:style>
  <w:style w:type="paragraph" w:styleId="a4">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
    <w:basedOn w:val="a0"/>
    <w:link w:val="a5"/>
    <w:uiPriority w:val="34"/>
    <w:qFormat/>
    <w:rsid w:val="00A07CE0"/>
    <w:pPr>
      <w:ind w:left="720"/>
      <w:contextualSpacing/>
    </w:pPr>
  </w:style>
  <w:style w:type="character" w:customStyle="1" w:styleId="a5">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4"/>
    <w:uiPriority w:val="34"/>
    <w:qFormat/>
    <w:locked/>
    <w:rsid w:val="00A07CE0"/>
  </w:style>
  <w:style w:type="paragraph" w:customStyle="1" w:styleId="1">
    <w:name w:val="Стиль1"/>
    <w:basedOn w:val="a4"/>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1"/>
    <w:link w:val="1"/>
    <w:rsid w:val="00A07CE0"/>
    <w:rPr>
      <w:rFonts w:ascii="Times New Roman" w:hAnsi="Times New Roman" w:cs="Times New Roman"/>
      <w:b/>
      <w:sz w:val="28"/>
      <w:szCs w:val="28"/>
    </w:rPr>
  </w:style>
  <w:style w:type="paragraph" w:customStyle="1" w:styleId="2">
    <w:name w:val="Стиль2"/>
    <w:basedOn w:val="a4"/>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1">
    <w:name w:val="Стиль3"/>
    <w:basedOn w:val="a4"/>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2">
    <w:name w:val="Сетка таблицы2"/>
    <w:basedOn w:val="a2"/>
    <w:next w:val="a6"/>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2"/>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1"/>
    <w:uiPriority w:val="99"/>
    <w:unhideWhenUsed/>
    <w:rsid w:val="00A07CE0"/>
    <w:rPr>
      <w:color w:val="0000FF"/>
      <w:u w:val="single"/>
    </w:rPr>
  </w:style>
  <w:style w:type="character" w:customStyle="1" w:styleId="vertical-middle1">
    <w:name w:val="vertical-middle1"/>
    <w:rsid w:val="00A07CE0"/>
  </w:style>
  <w:style w:type="paragraph" w:styleId="a8">
    <w:name w:val="footer"/>
    <w:basedOn w:val="a0"/>
    <w:link w:val="a9"/>
    <w:uiPriority w:val="99"/>
    <w:unhideWhenUsed/>
    <w:rsid w:val="00A07CE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A07CE0"/>
  </w:style>
  <w:style w:type="character" w:styleId="aa">
    <w:name w:val="page number"/>
    <w:basedOn w:val="a1"/>
    <w:uiPriority w:val="99"/>
    <w:semiHidden/>
    <w:unhideWhenUsed/>
    <w:rsid w:val="00A07CE0"/>
  </w:style>
  <w:style w:type="paragraph" w:styleId="ab">
    <w:name w:val="header"/>
    <w:basedOn w:val="a0"/>
    <w:link w:val="ac"/>
    <w:uiPriority w:val="99"/>
    <w:unhideWhenUsed/>
    <w:rsid w:val="00A07CE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A07CE0"/>
  </w:style>
  <w:style w:type="character" w:styleId="ad">
    <w:name w:val="annotation reference"/>
    <w:basedOn w:val="a1"/>
    <w:uiPriority w:val="99"/>
    <w:semiHidden/>
    <w:unhideWhenUsed/>
    <w:rsid w:val="00A07CE0"/>
    <w:rPr>
      <w:sz w:val="16"/>
      <w:szCs w:val="16"/>
    </w:rPr>
  </w:style>
  <w:style w:type="paragraph" w:styleId="ae">
    <w:name w:val="annotation text"/>
    <w:basedOn w:val="a0"/>
    <w:link w:val="af"/>
    <w:uiPriority w:val="99"/>
    <w:semiHidden/>
    <w:unhideWhenUsed/>
    <w:rsid w:val="00A07CE0"/>
    <w:pPr>
      <w:spacing w:line="240" w:lineRule="auto"/>
    </w:pPr>
    <w:rPr>
      <w:sz w:val="20"/>
      <w:szCs w:val="20"/>
    </w:rPr>
  </w:style>
  <w:style w:type="character" w:customStyle="1" w:styleId="af">
    <w:name w:val="Текст примечания Знак"/>
    <w:basedOn w:val="a1"/>
    <w:link w:val="ae"/>
    <w:uiPriority w:val="99"/>
    <w:semiHidden/>
    <w:rsid w:val="00A07CE0"/>
    <w:rPr>
      <w:sz w:val="20"/>
      <w:szCs w:val="20"/>
    </w:rPr>
  </w:style>
  <w:style w:type="character" w:customStyle="1" w:styleId="af0">
    <w:name w:val="Тема примечания Знак"/>
    <w:basedOn w:val="af"/>
    <w:link w:val="af1"/>
    <w:uiPriority w:val="99"/>
    <w:semiHidden/>
    <w:rsid w:val="00A07CE0"/>
    <w:rPr>
      <w:b/>
      <w:bCs/>
      <w:sz w:val="20"/>
      <w:szCs w:val="20"/>
    </w:rPr>
  </w:style>
  <w:style w:type="paragraph" w:styleId="af1">
    <w:name w:val="annotation subject"/>
    <w:basedOn w:val="ae"/>
    <w:next w:val="ae"/>
    <w:link w:val="af0"/>
    <w:uiPriority w:val="99"/>
    <w:semiHidden/>
    <w:unhideWhenUsed/>
    <w:rsid w:val="00A07CE0"/>
    <w:rPr>
      <w:b/>
      <w:bCs/>
    </w:rPr>
  </w:style>
  <w:style w:type="paragraph" w:styleId="af2">
    <w:name w:val="Balloon Text"/>
    <w:basedOn w:val="a0"/>
    <w:link w:val="af3"/>
    <w:uiPriority w:val="99"/>
    <w:semiHidden/>
    <w:unhideWhenUsed/>
    <w:rsid w:val="00A07CE0"/>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A07CE0"/>
    <w:rPr>
      <w:rFonts w:ascii="Segoe UI" w:hAnsi="Segoe UI" w:cs="Segoe UI"/>
      <w:sz w:val="18"/>
      <w:szCs w:val="18"/>
    </w:rPr>
  </w:style>
  <w:style w:type="character" w:customStyle="1" w:styleId="af4">
    <w:name w:val="Текст сноски Знак"/>
    <w:aliases w:val="Знак Знак,Знак2 Знак,Footnote Text Char Знак Знак Знак,Footnote Text Char Знак Знак1,Footnote Text Char Знак Знак Знак Знак Знак"/>
    <w:basedOn w:val="a1"/>
    <w:link w:val="af5"/>
    <w:locked/>
    <w:rsid w:val="00A07CE0"/>
    <w:rPr>
      <w:rFonts w:ascii="Times New Roman" w:hAnsi="Times New Roman" w:cs="Times New Roman"/>
      <w:sz w:val="20"/>
      <w:szCs w:val="20"/>
      <w:lang w:eastAsia="ru-RU"/>
    </w:rPr>
  </w:style>
  <w:style w:type="paragraph" w:styleId="af5">
    <w:name w:val="footnote text"/>
    <w:aliases w:val="Знак,Знак2,Footnote Text Char Знак Знак,Footnote Text Char Знак,Footnote Text Char Знак Знак Знак Знак"/>
    <w:basedOn w:val="a0"/>
    <w:link w:val="af4"/>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1"/>
    <w:uiPriority w:val="99"/>
    <w:semiHidden/>
    <w:rsid w:val="00A07CE0"/>
    <w:rPr>
      <w:sz w:val="20"/>
      <w:szCs w:val="20"/>
    </w:rPr>
  </w:style>
  <w:style w:type="paragraph" w:customStyle="1" w:styleId="af6">
    <w:name w:val="_Основной с красной строки"/>
    <w:basedOn w:val="a0"/>
    <w:qFormat/>
    <w:rsid w:val="0090685C"/>
    <w:pPr>
      <w:spacing w:after="0" w:line="360" w:lineRule="exact"/>
      <w:ind w:firstLine="709"/>
      <w:jc w:val="right"/>
    </w:pPr>
    <w:rPr>
      <w:rFonts w:ascii="Times New Roman" w:eastAsia="Times New Roman" w:hAnsi="Times New Roman" w:cs="Times New Roman"/>
      <w:sz w:val="24"/>
      <w:szCs w:val="24"/>
      <w:lang w:eastAsia="ru-RU"/>
    </w:rPr>
  </w:style>
  <w:style w:type="character" w:styleId="af7">
    <w:name w:val="Emphasis"/>
    <w:basedOn w:val="a1"/>
    <w:uiPriority w:val="20"/>
    <w:qFormat/>
    <w:rsid w:val="00A07CE0"/>
    <w:rPr>
      <w:i/>
      <w:iCs/>
    </w:rPr>
  </w:style>
  <w:style w:type="paragraph" w:styleId="HTML">
    <w:name w:val="HTML Preformatted"/>
    <w:basedOn w:val="a0"/>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A07CE0"/>
    <w:rPr>
      <w:rFonts w:ascii="Courier New" w:eastAsia="Times New Roman" w:hAnsi="Courier New" w:cs="Courier New"/>
      <w:sz w:val="20"/>
      <w:szCs w:val="20"/>
      <w:lang w:eastAsia="ru-RU"/>
    </w:rPr>
  </w:style>
  <w:style w:type="character" w:styleId="af8">
    <w:name w:val="footnote reference"/>
    <w:basedOn w:val="a1"/>
    <w:uiPriority w:val="99"/>
    <w:semiHidden/>
    <w:unhideWhenUsed/>
    <w:rsid w:val="000602C4"/>
    <w:rPr>
      <w:vertAlign w:val="superscript"/>
    </w:rPr>
  </w:style>
  <w:style w:type="paragraph" w:styleId="af9">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customStyle="1" w:styleId="14">
    <w:name w:val="Неразрешенное упоминание1"/>
    <w:basedOn w:val="a1"/>
    <w:uiPriority w:val="99"/>
    <w:semiHidden/>
    <w:unhideWhenUsed/>
    <w:rsid w:val="005F3347"/>
    <w:rPr>
      <w:color w:val="605E5C"/>
      <w:shd w:val="clear" w:color="auto" w:fill="E1DFDD"/>
    </w:rPr>
  </w:style>
  <w:style w:type="paragraph" w:styleId="afa">
    <w:name w:val="Normal (Web)"/>
    <w:aliases w:val="Обычный (Web),Обычный (веб) Знак Знак,Обычный (Web) Знак Знак Знак"/>
    <w:basedOn w:val="a0"/>
    <w:link w:val="afb"/>
    <w:uiPriority w:val="99"/>
    <w:unhideWhenUsed/>
    <w:qFormat/>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Заголовок 2 Знак"/>
    <w:basedOn w:val="a1"/>
    <w:link w:val="20"/>
    <w:uiPriority w:val="9"/>
    <w:rsid w:val="0090685C"/>
  </w:style>
  <w:style w:type="character" w:customStyle="1" w:styleId="30">
    <w:name w:val="Заголовок 3 Знак"/>
    <w:basedOn w:val="a1"/>
    <w:link w:val="3"/>
    <w:uiPriority w:val="9"/>
    <w:rsid w:val="0090685C"/>
  </w:style>
  <w:style w:type="paragraph" w:styleId="afc">
    <w:name w:val="Title"/>
    <w:basedOn w:val="a0"/>
    <w:next w:val="a0"/>
    <w:link w:val="afd"/>
    <w:uiPriority w:val="10"/>
    <w:qFormat/>
    <w:rsid w:val="0090685C"/>
    <w:pPr>
      <w:spacing w:after="0" w:line="240" w:lineRule="auto"/>
      <w:jc w:val="center"/>
    </w:pPr>
  </w:style>
  <w:style w:type="character" w:customStyle="1" w:styleId="afd">
    <w:name w:val="Заголовок Знак"/>
    <w:basedOn w:val="a1"/>
    <w:link w:val="afc"/>
    <w:uiPriority w:val="10"/>
    <w:rsid w:val="0090685C"/>
  </w:style>
  <w:style w:type="character" w:customStyle="1" w:styleId="40">
    <w:name w:val="Заголовок 4 Знак"/>
    <w:basedOn w:val="a1"/>
    <w:link w:val="4"/>
    <w:uiPriority w:val="9"/>
    <w:rsid w:val="000A106F"/>
    <w:rPr>
      <w:rFonts w:ascii="Times New Roman" w:eastAsiaTheme="majorEastAsia" w:hAnsi="Times New Roman" w:cs="Times New Roman"/>
      <w:i/>
      <w:iCs/>
    </w:rPr>
  </w:style>
  <w:style w:type="paragraph" w:customStyle="1" w:styleId="xmsonormal">
    <w:name w:val="x_msonormal"/>
    <w:basedOn w:val="a0"/>
    <w:rsid w:val="00CE103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
    <w:name w:val="Сетка таблицы7"/>
    <w:basedOn w:val="a2"/>
    <w:next w:val="a6"/>
    <w:uiPriority w:val="39"/>
    <w:rsid w:val="00AA48C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
    <w:name w:val="ConsNormal Знак"/>
    <w:link w:val="ConsNormal0"/>
    <w:locked/>
    <w:rsid w:val="002A7F62"/>
    <w:rPr>
      <w:rFonts w:ascii="Consultant" w:eastAsia="Arial" w:hAnsi="Consultant"/>
      <w:lang w:eastAsia="ar-SA"/>
    </w:rPr>
  </w:style>
  <w:style w:type="paragraph" w:customStyle="1" w:styleId="ConsNormal0">
    <w:name w:val="ConsNormal"/>
    <w:link w:val="ConsNormal"/>
    <w:qFormat/>
    <w:rsid w:val="002A7F62"/>
    <w:pPr>
      <w:widowControl w:val="0"/>
      <w:suppressAutoHyphens/>
      <w:spacing w:after="0" w:line="240" w:lineRule="auto"/>
      <w:ind w:firstLine="720"/>
    </w:pPr>
    <w:rPr>
      <w:rFonts w:ascii="Consultant" w:eastAsia="Arial" w:hAnsi="Consultant"/>
      <w:lang w:eastAsia="ar-SA"/>
    </w:rPr>
  </w:style>
  <w:style w:type="numbering" w:customStyle="1" w:styleId="a">
    <w:name w:val="С числами"/>
    <w:rsid w:val="002A7F62"/>
    <w:pPr>
      <w:numPr>
        <w:numId w:val="43"/>
      </w:numPr>
    </w:pPr>
  </w:style>
  <w:style w:type="character" w:customStyle="1" w:styleId="afb">
    <w:name w:val="Обычный (веб) Знак"/>
    <w:aliases w:val="Обычный (Web) Знак,Обычный (веб) Знак Знак Знак,Обычный (Web) Знак Знак Знак Знак"/>
    <w:link w:val="afa"/>
    <w:uiPriority w:val="99"/>
    <w:rsid w:val="002A7F62"/>
    <w:rPr>
      <w:rFonts w:ascii="Times New Roman" w:eastAsia="Times New Roman" w:hAnsi="Times New Roman" w:cs="Times New Roman"/>
      <w:sz w:val="24"/>
      <w:szCs w:val="24"/>
      <w:lang w:eastAsia="ru-RU"/>
    </w:rPr>
  </w:style>
  <w:style w:type="character" w:styleId="afe">
    <w:name w:val="Unresolved Mention"/>
    <w:basedOn w:val="a1"/>
    <w:uiPriority w:val="99"/>
    <w:semiHidden/>
    <w:unhideWhenUsed/>
    <w:rsid w:val="00D95A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216404777">
      <w:bodyDiv w:val="1"/>
      <w:marLeft w:val="0"/>
      <w:marRight w:val="0"/>
      <w:marTop w:val="0"/>
      <w:marBottom w:val="0"/>
      <w:divBdr>
        <w:top w:val="none" w:sz="0" w:space="0" w:color="auto"/>
        <w:left w:val="none" w:sz="0" w:space="0" w:color="auto"/>
        <w:bottom w:val="none" w:sz="0" w:space="0" w:color="auto"/>
        <w:right w:val="none" w:sz="0" w:space="0" w:color="auto"/>
      </w:divBdr>
    </w:div>
    <w:div w:id="400102155">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765806451">
      <w:bodyDiv w:val="1"/>
      <w:marLeft w:val="0"/>
      <w:marRight w:val="0"/>
      <w:marTop w:val="0"/>
      <w:marBottom w:val="0"/>
      <w:divBdr>
        <w:top w:val="none" w:sz="0" w:space="0" w:color="auto"/>
        <w:left w:val="none" w:sz="0" w:space="0" w:color="auto"/>
        <w:bottom w:val="none" w:sz="0" w:space="0" w:color="auto"/>
        <w:right w:val="none" w:sz="0" w:space="0" w:color="auto"/>
      </w:divBdr>
    </w:div>
    <w:div w:id="975839789">
      <w:bodyDiv w:val="1"/>
      <w:marLeft w:val="0"/>
      <w:marRight w:val="0"/>
      <w:marTop w:val="0"/>
      <w:marBottom w:val="0"/>
      <w:divBdr>
        <w:top w:val="none" w:sz="0" w:space="0" w:color="auto"/>
        <w:left w:val="none" w:sz="0" w:space="0" w:color="auto"/>
        <w:bottom w:val="none" w:sz="0" w:space="0" w:color="auto"/>
        <w:right w:val="none" w:sz="0" w:space="0" w:color="auto"/>
      </w:divBdr>
    </w:div>
    <w:div w:id="1045331784">
      <w:bodyDiv w:val="1"/>
      <w:marLeft w:val="0"/>
      <w:marRight w:val="0"/>
      <w:marTop w:val="0"/>
      <w:marBottom w:val="0"/>
      <w:divBdr>
        <w:top w:val="none" w:sz="0" w:space="0" w:color="auto"/>
        <w:left w:val="none" w:sz="0" w:space="0" w:color="auto"/>
        <w:bottom w:val="none" w:sz="0" w:space="0" w:color="auto"/>
        <w:right w:val="none" w:sz="0" w:space="0" w:color="auto"/>
      </w:divBdr>
    </w:div>
    <w:div w:id="1057969427">
      <w:bodyDiv w:val="1"/>
      <w:marLeft w:val="0"/>
      <w:marRight w:val="0"/>
      <w:marTop w:val="0"/>
      <w:marBottom w:val="0"/>
      <w:divBdr>
        <w:top w:val="none" w:sz="0" w:space="0" w:color="auto"/>
        <w:left w:val="none" w:sz="0" w:space="0" w:color="auto"/>
        <w:bottom w:val="none" w:sz="0" w:space="0" w:color="auto"/>
        <w:right w:val="none" w:sz="0" w:space="0" w:color="auto"/>
      </w:divBdr>
    </w:div>
    <w:div w:id="1127816780">
      <w:bodyDiv w:val="1"/>
      <w:marLeft w:val="0"/>
      <w:marRight w:val="0"/>
      <w:marTop w:val="0"/>
      <w:marBottom w:val="0"/>
      <w:divBdr>
        <w:top w:val="none" w:sz="0" w:space="0" w:color="auto"/>
        <w:left w:val="none" w:sz="0" w:space="0" w:color="auto"/>
        <w:bottom w:val="none" w:sz="0" w:space="0" w:color="auto"/>
        <w:right w:val="none" w:sz="0" w:space="0" w:color="auto"/>
      </w:divBdr>
    </w:div>
    <w:div w:id="125030990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376739443">
      <w:bodyDiv w:val="1"/>
      <w:marLeft w:val="0"/>
      <w:marRight w:val="0"/>
      <w:marTop w:val="0"/>
      <w:marBottom w:val="0"/>
      <w:divBdr>
        <w:top w:val="none" w:sz="0" w:space="0" w:color="auto"/>
        <w:left w:val="none" w:sz="0" w:space="0" w:color="auto"/>
        <w:bottom w:val="none" w:sz="0" w:space="0" w:color="auto"/>
        <w:right w:val="none" w:sz="0" w:space="0" w:color="auto"/>
      </w:divBdr>
    </w:div>
    <w:div w:id="151395496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20111048">
      <w:bodyDiv w:val="1"/>
      <w:marLeft w:val="0"/>
      <w:marRight w:val="0"/>
      <w:marTop w:val="0"/>
      <w:marBottom w:val="0"/>
      <w:divBdr>
        <w:top w:val="none" w:sz="0" w:space="0" w:color="auto"/>
        <w:left w:val="none" w:sz="0" w:space="0" w:color="auto"/>
        <w:bottom w:val="none" w:sz="0" w:space="0" w:color="auto"/>
        <w:right w:val="none" w:sz="0" w:space="0" w:color="auto"/>
      </w:divBdr>
    </w:div>
    <w:div w:id="209612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58250-DAA0-44DC-9BF5-20AE5DD8E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11158</Words>
  <Characters>63606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dc:creator>
  <cp:keywords/>
  <dc:description/>
  <cp:lastModifiedBy>Шукаль Екатерина</cp:lastModifiedBy>
  <cp:revision>2</cp:revision>
  <cp:lastPrinted>2024-09-23T09:27:00Z</cp:lastPrinted>
  <dcterms:created xsi:type="dcterms:W3CDTF">2025-12-19T13:43:00Z</dcterms:created>
  <dcterms:modified xsi:type="dcterms:W3CDTF">2025-12-19T13:43:00Z</dcterms:modified>
</cp:coreProperties>
</file>